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9B101" w14:textId="77777777" w:rsidR="00B43985" w:rsidRPr="00C40095" w:rsidRDefault="00C40095" w:rsidP="00C40095">
      <w:pPr>
        <w:spacing w:after="0" w:line="288" w:lineRule="auto"/>
        <w:jc w:val="right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Príloha č. 5</w:t>
      </w:r>
    </w:p>
    <w:p w14:paraId="791868C6" w14:textId="77777777" w:rsidR="008836B7" w:rsidRPr="00AD5CE7" w:rsidRDefault="008836B7" w:rsidP="00AD5CE7">
      <w:pPr>
        <w:spacing w:after="0" w:line="288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AD5CE7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Spôsob vyhodnotenia kritérií</w:t>
      </w:r>
    </w:p>
    <w:p w14:paraId="3878660C" w14:textId="77777777" w:rsidR="008836B7" w:rsidRPr="00AD5CE7" w:rsidRDefault="008836B7" w:rsidP="00AD5CE7">
      <w:pPr>
        <w:widowControl w:val="0"/>
        <w:spacing w:after="0" w:line="288" w:lineRule="auto"/>
        <w:jc w:val="center"/>
        <w:rPr>
          <w:rFonts w:ascii="Arial" w:eastAsia="Arial" w:hAnsi="Arial" w:cs="Arial"/>
          <w:b/>
          <w:color w:val="000000" w:themeColor="text1"/>
          <w:sz w:val="24"/>
          <w:szCs w:val="24"/>
          <w:u w:color="000000"/>
        </w:rPr>
      </w:pPr>
      <w:r w:rsidRPr="00AD5CE7">
        <w:rPr>
          <w:rFonts w:ascii="Arial" w:eastAsia="Arial Unicode MS" w:hAnsi="Arial" w:cs="Arial"/>
          <w:b/>
          <w:color w:val="000000" w:themeColor="text1"/>
          <w:sz w:val="24"/>
          <w:szCs w:val="24"/>
          <w:u w:color="000000"/>
        </w:rPr>
        <w:t>pre hodnotenie žiadostí o NFP v rámci</w:t>
      </w:r>
    </w:p>
    <w:p w14:paraId="7DEFA668" w14:textId="77777777" w:rsidR="008836B7" w:rsidRPr="00AD5CE7" w:rsidRDefault="008836B7" w:rsidP="00AD5CE7">
      <w:pPr>
        <w:spacing w:after="0" w:line="288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AD5CE7">
        <w:rPr>
          <w:rFonts w:ascii="Arial" w:eastAsia="Times New Roman" w:hAnsi="Arial" w:cs="Arial"/>
          <w:b/>
          <w:color w:val="000000" w:themeColor="text1"/>
          <w:sz w:val="24"/>
          <w:szCs w:val="24"/>
        </w:rPr>
        <w:t>Integrovaného regionálneho operačného</w:t>
      </w:r>
      <w:r w:rsidRPr="00AD5CE7">
        <w:rPr>
          <w:rFonts w:ascii="Arial" w:eastAsia="Times New Roman" w:hAnsi="Arial" w:cs="Arial"/>
          <w:b/>
          <w:color w:val="000000" w:themeColor="text1"/>
          <w:spacing w:val="-11"/>
          <w:sz w:val="24"/>
          <w:szCs w:val="24"/>
        </w:rPr>
        <w:t xml:space="preserve"> </w:t>
      </w:r>
      <w:r w:rsidRPr="00AD5CE7">
        <w:rPr>
          <w:rFonts w:ascii="Arial" w:eastAsia="Times New Roman" w:hAnsi="Arial" w:cs="Arial"/>
          <w:b/>
          <w:color w:val="000000" w:themeColor="text1"/>
          <w:sz w:val="24"/>
          <w:szCs w:val="24"/>
        </w:rPr>
        <w:t>programu</w:t>
      </w:r>
    </w:p>
    <w:p w14:paraId="6DCFF1FE" w14:textId="77777777" w:rsidR="002B4BB6" w:rsidRDefault="002B4BB6" w:rsidP="00AD5CE7">
      <w:pPr>
        <w:spacing w:after="0" w:line="288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AD5CE7">
        <w:rPr>
          <w:rFonts w:ascii="Arial" w:eastAsia="Times New Roman" w:hAnsi="Arial" w:cs="Arial"/>
          <w:b/>
          <w:color w:val="000000" w:themeColor="text1"/>
          <w:sz w:val="24"/>
          <w:szCs w:val="24"/>
        </w:rPr>
        <w:t>prioritná os 2</w:t>
      </w:r>
    </w:p>
    <w:p w14:paraId="5D83942F" w14:textId="77777777" w:rsidR="00AD5CE7" w:rsidRPr="00AD5CE7" w:rsidRDefault="00AD5CE7" w:rsidP="00AD5CE7">
      <w:pPr>
        <w:spacing w:after="0" w:line="288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</w:p>
    <w:p w14:paraId="1BD8B31B" w14:textId="77777777" w:rsidR="00474921" w:rsidRPr="00474921" w:rsidRDefault="00474921" w:rsidP="00474921">
      <w:pPr>
        <w:spacing w:after="120" w:line="288" w:lineRule="auto"/>
        <w:jc w:val="both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474921">
        <w:rPr>
          <w:rFonts w:ascii="Arial" w:hAnsi="Arial" w:cs="Arial"/>
          <w:b/>
          <w:color w:val="000000" w:themeColor="text1"/>
          <w:sz w:val="24"/>
          <w:szCs w:val="24"/>
        </w:rPr>
        <w:t>Špecifický cieľ 2.1.1 –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</w:r>
    </w:p>
    <w:p w14:paraId="635BD917" w14:textId="77777777" w:rsidR="00474921" w:rsidRPr="00474921" w:rsidRDefault="00474921" w:rsidP="00474921">
      <w:pPr>
        <w:spacing w:after="120" w:line="288" w:lineRule="auto"/>
        <w:jc w:val="both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474921">
        <w:rPr>
          <w:rFonts w:ascii="Arial" w:hAnsi="Arial" w:cs="Arial"/>
          <w:b/>
          <w:color w:val="000000" w:themeColor="text1"/>
          <w:sz w:val="24"/>
          <w:szCs w:val="24"/>
        </w:rPr>
        <w:t>Časť A: Projekty zamerané na deinštitucionalizáciu poskytovania sociálnych služieb a zabezpečenia výkonu opatrení sociálnoprávnej ochrany detí a sociálnej kurately v zariadení z inštitucionálnej formy na komunitnú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9"/>
        <w:gridCol w:w="14527"/>
      </w:tblGrid>
      <w:tr w:rsidR="00E63A14" w:rsidRPr="00D96F1C" w14:paraId="0FDEC5EC" w14:textId="77777777" w:rsidTr="00E63A14">
        <w:trPr>
          <w:trHeight w:val="39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5A42FBB" w14:textId="77777777" w:rsidR="00E63A14" w:rsidRPr="00D96F1C" w:rsidRDefault="00E63A14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1.</w:t>
            </w:r>
          </w:p>
        </w:tc>
        <w:tc>
          <w:tcPr>
            <w:tcW w:w="1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16C7F3C0" w14:textId="77777777" w:rsidR="00E63A14" w:rsidRPr="00D96F1C" w:rsidRDefault="00E63A14" w:rsidP="00E63A14">
            <w:pPr>
              <w:widowControl w:val="0"/>
              <w:spacing w:line="288" w:lineRule="auto"/>
              <w:ind w:left="143" w:right="136" w:hanging="3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</w:tr>
    </w:tbl>
    <w:p w14:paraId="705BB8E9" w14:textId="77777777" w:rsidR="00BE2F8F" w:rsidRDefault="00BE2F8F" w:rsidP="00B910C1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199"/>
        <w:gridCol w:w="6520"/>
        <w:gridCol w:w="1399"/>
        <w:gridCol w:w="1557"/>
        <w:gridCol w:w="2856"/>
      </w:tblGrid>
      <w:tr w:rsidR="00D60222" w:rsidRPr="00D96F1C" w14:paraId="397CD42F" w14:textId="77777777" w:rsidTr="0086056B">
        <w:trPr>
          <w:trHeight w:val="530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D1BC1B" w14:textId="77777777" w:rsidR="002B4BB6" w:rsidRPr="00D96F1C" w:rsidRDefault="002B4BB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2A1C38" w14:textId="77777777" w:rsidR="002B4BB6" w:rsidRPr="00D96F1C" w:rsidRDefault="002B4BB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8963F7" w14:textId="77777777" w:rsidR="002B4BB6" w:rsidRPr="00D96F1C" w:rsidRDefault="002B4BB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CCC97A" w14:textId="77777777" w:rsidR="002B4BB6" w:rsidRPr="00D96F1C" w:rsidRDefault="002B4BB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85A49DA" w14:textId="77777777" w:rsidR="002B4BB6" w:rsidRPr="00D96F1C" w:rsidRDefault="002B4BB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</w:t>
            </w:r>
            <w:r w:rsidR="00A0584B"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odno</w:t>
            </w: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tenie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AD005D7" w14:textId="77777777" w:rsidR="002B4BB6" w:rsidRPr="00D96F1C" w:rsidRDefault="002B4BB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6790CD4B" w14:textId="77777777" w:rsidTr="0086056B">
        <w:trPr>
          <w:trHeight w:val="1241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E911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1.1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DEA6B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0261" w14:textId="77777777" w:rsidR="00474921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projektu s intervenčnou stratégiou IROP, prioritnou osou č. 2 – Ľahší prístup k efektívnym a kvalitnejším verejným službám, špecifickým cieľom 2.1.1 -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úrovni. </w:t>
            </w:r>
          </w:p>
          <w:p w14:paraId="3C133894" w14:textId="77777777" w:rsidR="00474921" w:rsidRPr="00DF6F58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 správne zameranie projektu v rozsahu vecného súladu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:</w:t>
            </w:r>
          </w:p>
          <w:p w14:paraId="486E4A7A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88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projektu a príslušným špecifickým cieľom OP,</w:t>
            </w:r>
          </w:p>
          <w:p w14:paraId="4A2BF373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88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cieľov projektu s očakávanými výsledkami IROP,</w:t>
            </w:r>
          </w:p>
          <w:p w14:paraId="13276769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88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hlavných aktivít projektu s definovanými oprávnenými aktivitami IROP,</w:t>
            </w:r>
          </w:p>
          <w:p w14:paraId="69B6D872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56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i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  <w:lang w:val="sk-SK"/>
              </w:rPr>
              <w:t xml:space="preserve">projektu s </w:t>
            </w: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hlavnými zásadami výberu operácií pre príslušný špecifický cieľ</w:t>
            </w:r>
          </w:p>
          <w:p w14:paraId="269A7B30" w14:textId="77777777" w:rsidR="00474921" w:rsidRPr="00DF6F58" w:rsidRDefault="00474921" w:rsidP="00B910C1">
            <w:pPr>
              <w:pStyle w:val="Odsekzoznamu"/>
              <w:keepNext/>
              <w:keepLines/>
              <w:spacing w:after="0" w:line="256" w:lineRule="auto"/>
              <w:jc w:val="both"/>
              <w:outlineLvl w:val="2"/>
              <w:rPr>
                <w:rFonts w:ascii="Arial" w:hAnsi="Arial" w:cs="Arial"/>
                <w:i/>
                <w:sz w:val="19"/>
                <w:szCs w:val="19"/>
              </w:rPr>
            </w:pPr>
            <w:r w:rsidRPr="00DF6F58"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</w:p>
          <w:p w14:paraId="0F7497E3" w14:textId="77777777" w:rsidR="00474921" w:rsidRPr="00D96F1C" w:rsidRDefault="00474921" w:rsidP="00B910C1">
            <w:pPr>
              <w:spacing w:line="288" w:lineRule="auto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hAnsi="Arial" w:cs="Arial"/>
                <w:i/>
                <w:sz w:val="19"/>
                <w:szCs w:val="19"/>
              </w:rPr>
              <w:t xml:space="preserve">Na rozdiel od administratívneho overenia ide o hĺbkové posúdenie vecnej (obsahovej) stránky projektu z hľadiska jeho súladu so stratégiou a cieľmi </w:t>
            </w:r>
            <w:r w:rsidRPr="00DF6F58">
              <w:rPr>
                <w:rFonts w:ascii="Arial" w:hAnsi="Arial" w:cs="Arial"/>
                <w:i/>
                <w:sz w:val="19"/>
                <w:szCs w:val="19"/>
              </w:rPr>
              <w:lastRenderedPageBreak/>
              <w:t>prioritnej osi 2 v danej oblasti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A2D4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5DCE" w14:textId="77777777" w:rsidR="00474921" w:rsidRPr="00D96F1C" w:rsidRDefault="00474921" w:rsidP="00833601">
            <w:pPr>
              <w:widowControl w:val="0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89EB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Zameranie projektu je v súlade s 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IROP.</w:t>
            </w:r>
          </w:p>
        </w:tc>
      </w:tr>
      <w:tr w:rsidR="00474921" w:rsidRPr="00D96F1C" w14:paraId="67A307FC" w14:textId="77777777" w:rsidTr="0086056B">
        <w:trPr>
          <w:trHeight w:val="733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96AE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6249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5287" w14:textId="77777777" w:rsidR="00474921" w:rsidRPr="00D96F1C" w:rsidRDefault="00474921" w:rsidP="00474921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CDDF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D321" w14:textId="77777777" w:rsidR="00474921" w:rsidRPr="00D96F1C" w:rsidRDefault="00474921" w:rsidP="00833601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8124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Zameranie projektu nie je v súlade s 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IROP.</w:t>
            </w:r>
          </w:p>
        </w:tc>
      </w:tr>
    </w:tbl>
    <w:p w14:paraId="74763A71" w14:textId="71BD4C64" w:rsidR="00873A4D" w:rsidRPr="00833601" w:rsidRDefault="00873A4D" w:rsidP="000034B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Hodnotiteľ posudzuje najmä informácie uvedené v častiach ŽoNFP: 5. Identifikácia projektu, 7. Popis projektu, 10.1 Aktivity projektu a očakávané merateľné ukazovatele, </w:t>
      </w:r>
      <w:r w:rsidRPr="008005CD">
        <w:rPr>
          <w:rFonts w:ascii="Arial" w:hAnsi="Arial" w:cs="Arial"/>
          <w:color w:val="000000" w:themeColor="text1"/>
          <w:sz w:val="19"/>
          <w:szCs w:val="19"/>
        </w:rPr>
        <w:t xml:space="preserve">príloha </w:t>
      </w:r>
      <w:r w:rsidR="00383AA9" w:rsidRPr="008005CD">
        <w:rPr>
          <w:rFonts w:ascii="Arial" w:hAnsi="Arial" w:cs="Arial"/>
          <w:color w:val="000000" w:themeColor="text1"/>
          <w:sz w:val="19"/>
          <w:szCs w:val="19"/>
        </w:rPr>
        <w:t>Projektová dokumentácia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76ACF077" w14:textId="77777777" w:rsidR="00873A4D" w:rsidRPr="00833601" w:rsidRDefault="00873A4D" w:rsidP="000034B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color w:val="000000" w:themeColor="text1"/>
          <w:sz w:val="19"/>
          <w:szCs w:val="19"/>
        </w:rPr>
        <w:t>Hodnotiteľ posudzuje plnenie nasledovných oblastí:</w:t>
      </w:r>
    </w:p>
    <w:p w14:paraId="63920954" w14:textId="77777777" w:rsidR="00873A4D" w:rsidRPr="00833601" w:rsidRDefault="00873A4D" w:rsidP="0086056B">
      <w:pPr>
        <w:numPr>
          <w:ilvl w:val="0"/>
          <w:numId w:val="3"/>
        </w:numPr>
        <w:spacing w:before="120" w:after="0" w:line="288" w:lineRule="auto"/>
        <w:ind w:left="714" w:hanging="357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so špecifickým cieľom 2.</w:t>
      </w:r>
      <w:r w:rsidR="00E1182A"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1.1</w:t>
      </w:r>
    </w:p>
    <w:p w14:paraId="747CBE58" w14:textId="77777777" w:rsidR="00E1182A" w:rsidRPr="00833601" w:rsidRDefault="00873A4D" w:rsidP="0086056B">
      <w:pPr>
        <w:spacing w:after="120" w:line="288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833601">
        <w:rPr>
          <w:rFonts w:ascii="Arial" w:hAnsi="Arial" w:cs="Arial"/>
          <w:color w:val="000000" w:themeColor="text1"/>
          <w:sz w:val="19"/>
          <w:szCs w:val="19"/>
        </w:rPr>
        <w:t xml:space="preserve">Hodnotí sa (áno/nie), či žiadosť o NFP prispieva k cieľom PO 2 Ľahší prístup k efektívnym a kvalitnejším verejným službám, ktorým je vytvorenie podmienok pre kvalitné vzdelávanie a tým zlepšenie kvality života obyvateľstva a je v súlade so špecifickým cieľom </w:t>
      </w:r>
      <w:r w:rsidR="00E1182A" w:rsidRPr="00833601">
        <w:rPr>
          <w:rFonts w:ascii="Arial" w:hAnsi="Arial" w:cs="Arial"/>
          <w:bCs/>
          <w:color w:val="000000" w:themeColor="text1"/>
          <w:sz w:val="19"/>
          <w:szCs w:val="19"/>
        </w:rPr>
        <w:t>2.1.1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 xml:space="preserve">, ktorým je </w:t>
      </w:r>
      <w:r w:rsidR="00E1182A" w:rsidRPr="00833601">
        <w:rPr>
          <w:rFonts w:ascii="Arial" w:hAnsi="Arial" w:cs="Arial"/>
          <w:color w:val="000000" w:themeColor="text1"/>
          <w:sz w:val="19"/>
          <w:szCs w:val="19"/>
        </w:rPr>
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</w:r>
      <w:r w:rsidR="00BD633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709F2635" w14:textId="77777777" w:rsidR="002761CE" w:rsidRPr="002761CE" w:rsidRDefault="00873A4D" w:rsidP="0086056B">
      <w:pPr>
        <w:numPr>
          <w:ilvl w:val="0"/>
          <w:numId w:val="3"/>
        </w:numPr>
        <w:spacing w:before="120" w:after="0" w:line="288" w:lineRule="auto"/>
        <w:ind w:left="709" w:hanging="357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/>
          <w:color w:val="000000" w:themeColor="text1"/>
          <w:sz w:val="19"/>
          <w:szCs w:val="19"/>
        </w:rPr>
        <w:t xml:space="preserve">súlad cieľov </w:t>
      </w:r>
      <w:r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projektu</w:t>
      </w:r>
      <w:r w:rsidRPr="00833601">
        <w:rPr>
          <w:rFonts w:ascii="Arial" w:hAnsi="Arial" w:cs="Arial"/>
          <w:b/>
          <w:color w:val="000000" w:themeColor="text1"/>
          <w:sz w:val="19"/>
          <w:szCs w:val="19"/>
        </w:rPr>
        <w:t xml:space="preserve"> s</w:t>
      </w:r>
      <w:r w:rsidR="002761CE">
        <w:rPr>
          <w:rFonts w:ascii="Arial" w:hAnsi="Arial" w:cs="Arial"/>
          <w:b/>
          <w:color w:val="000000" w:themeColor="text1"/>
          <w:sz w:val="19"/>
          <w:szCs w:val="19"/>
        </w:rPr>
        <w:t xml:space="preserve"> očakávanými výsledkami IROP</w:t>
      </w:r>
    </w:p>
    <w:p w14:paraId="2489C35B" w14:textId="77777777" w:rsidR="00873A4D" w:rsidRPr="002761CE" w:rsidRDefault="00873A4D" w:rsidP="0086056B">
      <w:pPr>
        <w:spacing w:after="0" w:line="288" w:lineRule="auto"/>
        <w:jc w:val="both"/>
        <w:rPr>
          <w:rFonts w:ascii="Arial" w:hAnsi="Arial" w:cs="Arial"/>
          <w:bCs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Cs/>
          <w:color w:val="000000" w:themeColor="text1"/>
          <w:sz w:val="19"/>
          <w:szCs w:val="19"/>
        </w:rPr>
        <w:t xml:space="preserve">Hodnotí sa 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Pr="00833601">
        <w:rPr>
          <w:rFonts w:ascii="Arial" w:hAnsi="Arial" w:cs="Arial"/>
          <w:bCs/>
          <w:color w:val="000000" w:themeColor="text1"/>
          <w:sz w:val="19"/>
          <w:szCs w:val="19"/>
        </w:rPr>
        <w:t xml:space="preserve">, či je 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 xml:space="preserve">žiadosť  o NFP svojimi aktivitami konzistentne zameraná na </w:t>
      </w:r>
      <w:r w:rsidRPr="00833601">
        <w:rPr>
          <w:rFonts w:ascii="Arial" w:hAnsi="Arial" w:cs="Arial"/>
          <w:bCs/>
          <w:color w:val="000000" w:themeColor="text1"/>
          <w:sz w:val="19"/>
          <w:szCs w:val="19"/>
        </w:rPr>
        <w:t xml:space="preserve">dosiahnutie minimálne jedného z výsledkov </w:t>
      </w:r>
      <w:r w:rsidR="002761CE" w:rsidRPr="00CB7000">
        <w:rPr>
          <w:rFonts w:ascii="Arial" w:hAnsi="Arial" w:cs="Arial"/>
          <w:bCs/>
          <w:color w:val="000000" w:themeColor="text1"/>
          <w:sz w:val="19"/>
          <w:szCs w:val="19"/>
        </w:rPr>
        <w:t>ŠC 2.1.1</w:t>
      </w:r>
      <w:r w:rsidR="002761CE" w:rsidRPr="002761CE">
        <w:rPr>
          <w:rFonts w:ascii="Arial" w:hAnsi="Arial" w:cs="Arial"/>
          <w:bCs/>
          <w:color w:val="000000" w:themeColor="text1"/>
          <w:sz w:val="19"/>
          <w:szCs w:val="19"/>
        </w:rPr>
        <w:t xml:space="preserve"> -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</w:r>
      <w:r w:rsidR="002761CE">
        <w:rPr>
          <w:rFonts w:ascii="Arial" w:hAnsi="Arial" w:cs="Arial"/>
          <w:bCs/>
          <w:color w:val="000000" w:themeColor="text1"/>
          <w:sz w:val="19"/>
          <w:szCs w:val="19"/>
        </w:rPr>
        <w:t xml:space="preserve">, </w:t>
      </w:r>
      <w:r w:rsidRPr="002761CE">
        <w:rPr>
          <w:rFonts w:ascii="Arial" w:hAnsi="Arial" w:cs="Arial"/>
          <w:bCs/>
          <w:color w:val="000000" w:themeColor="text1"/>
          <w:sz w:val="19"/>
          <w:szCs w:val="19"/>
        </w:rPr>
        <w:t xml:space="preserve">ktoré </w:t>
      </w:r>
      <w:r w:rsidRPr="002761CE">
        <w:rPr>
          <w:rFonts w:ascii="Arial" w:hAnsi="Arial" w:cs="Arial"/>
          <w:color w:val="000000" w:themeColor="text1"/>
          <w:sz w:val="19"/>
          <w:szCs w:val="19"/>
        </w:rPr>
        <w:t>sú definované nasledovne: </w:t>
      </w:r>
    </w:p>
    <w:p w14:paraId="54183686" w14:textId="77777777" w:rsidR="003A6B02" w:rsidRPr="00833601" w:rsidRDefault="003A6B02" w:rsidP="0086056B">
      <w:pPr>
        <w:pStyle w:val="Odsekzoznamu"/>
        <w:numPr>
          <w:ilvl w:val="0"/>
          <w:numId w:val="5"/>
        </w:numPr>
        <w:tabs>
          <w:tab w:val="num" w:pos="720"/>
        </w:tabs>
        <w:spacing w:after="120" w:line="288" w:lineRule="auto"/>
        <w:ind w:left="1134" w:hanging="35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transformácia a DI existujúcich zariadení s celoročným pobytom na zariadenia poskytujúce služby a zabezpečujúce výkon opatrení </w:t>
      </w:r>
      <w:r w:rsidRPr="00833601">
        <w:rPr>
          <w:rFonts w:ascii="Arial" w:hAnsi="Arial" w:cs="Arial"/>
          <w:iCs/>
          <w:color w:val="000000" w:themeColor="text1"/>
          <w:sz w:val="19"/>
          <w:szCs w:val="19"/>
          <w:lang w:val="sk-SK"/>
        </w:rPr>
        <w:t>SPOaSK</w:t>
      </w:r>
      <w:r w:rsidR="004E4BF7"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na komunitnej báze, t.j. v prirodzenom sociálnom prostredí alebo v prirodzených spoločenstvách organizačne a kultúrne čo najviac podobných bežnej rodine</w:t>
      </w:r>
      <w:r w:rsidR="00BD633C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3FF0A2EC" w14:textId="77777777" w:rsidR="003A6B02" w:rsidRPr="00833601" w:rsidRDefault="003A6B02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skvalitnenie a rozšírenie ponuky existujúcich a zabezpečenie nových služieb a opatrení </w:t>
      </w:r>
      <w:r w:rsidRPr="00833601">
        <w:rPr>
          <w:rFonts w:ascii="Arial" w:hAnsi="Arial" w:cs="Arial"/>
          <w:iCs/>
          <w:color w:val="000000" w:themeColor="text1"/>
          <w:sz w:val="19"/>
          <w:szCs w:val="19"/>
          <w:lang w:val="sk-SK"/>
        </w:rPr>
        <w:t>SPOaSK</w:t>
      </w: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, ktoré sa poskytujú na komunitnej báze, v prirodzenom rodinnom prostredí, resp. náhradnom rodinnom prostredí, vrátane inovatívnych služieb komunitnej starostlivosti a inovatívnych opatrení</w:t>
      </w:r>
      <w:r w:rsidR="00BD633C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0DA71553" w14:textId="77777777" w:rsidR="00A45B5D" w:rsidRPr="00A45B5D" w:rsidRDefault="00873A4D" w:rsidP="0086056B">
      <w:pPr>
        <w:numPr>
          <w:ilvl w:val="0"/>
          <w:numId w:val="4"/>
        </w:numPr>
        <w:spacing w:before="120" w:after="0"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>súlad hlavných aktivít projektu s</w:t>
      </w:r>
      <w:r w:rsidR="00A45B5D"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 definovanými </w:t>
      </w:r>
      <w:r w:rsidR="007054AB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oprávnenými </w:t>
      </w:r>
      <w:r w:rsidR="00A45B5D"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aktivitami IROP </w:t>
      </w:r>
    </w:p>
    <w:p w14:paraId="5DE9BF9B" w14:textId="77777777" w:rsidR="00A45B5D" w:rsidRPr="00A45B5D" w:rsidRDefault="00873A4D" w:rsidP="0086056B">
      <w:pPr>
        <w:spacing w:after="0" w:line="288" w:lineRule="auto"/>
        <w:ind w:left="357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45B5D">
        <w:rPr>
          <w:rFonts w:ascii="Arial" w:hAnsi="Arial" w:cs="Arial"/>
          <w:color w:val="000000" w:themeColor="text1"/>
          <w:sz w:val="19"/>
          <w:szCs w:val="19"/>
        </w:rPr>
        <w:t xml:space="preserve">Hodnotí sa (áno/nie), či je žiadosť o NFP </w:t>
      </w:r>
      <w:r w:rsidR="00A45B5D">
        <w:rPr>
          <w:rFonts w:ascii="Arial" w:hAnsi="Arial" w:cs="Arial"/>
          <w:color w:val="000000" w:themeColor="text1"/>
          <w:sz w:val="19"/>
          <w:szCs w:val="19"/>
        </w:rPr>
        <w:t xml:space="preserve">v súlade s definovanými oprávnenými aktivitami IROP </w:t>
      </w:r>
      <w:r w:rsidR="00A45B5D" w:rsidRPr="00A45B5D">
        <w:rPr>
          <w:rFonts w:ascii="Arial" w:hAnsi="Arial" w:cs="Arial"/>
          <w:color w:val="000000" w:themeColor="text1"/>
          <w:sz w:val="19"/>
          <w:szCs w:val="19"/>
        </w:rPr>
        <w:t>(pri zachovaní podmienok výzvy ohľadom realizácie jednotlivých aktivít):</w:t>
      </w:r>
    </w:p>
    <w:p w14:paraId="6B688ED3" w14:textId="77777777" w:rsidR="000C12CE" w:rsidRPr="00833601" w:rsidRDefault="000C12CE" w:rsidP="0086056B">
      <w:pPr>
        <w:pStyle w:val="Odsekzoznamu"/>
        <w:numPr>
          <w:ilvl w:val="0"/>
          <w:numId w:val="5"/>
        </w:numPr>
        <w:tabs>
          <w:tab w:val="num" w:pos="720"/>
        </w:tabs>
        <w:spacing w:after="0" w:line="288" w:lineRule="auto"/>
        <w:ind w:left="1134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rekonštrukcia, rozširovanie a modernizácia vhodných stavebných objektov pre vytvorenie priestorových podmienok na poskytovanie a zabezpečenie komunitnej starostlivosti v súlade s princípmi deinštitucionalizácie,</w:t>
      </w:r>
    </w:p>
    <w:p w14:paraId="0D15DD50" w14:textId="77777777" w:rsidR="000C12CE" w:rsidRPr="00833601" w:rsidRDefault="000C12CE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zriaďovanie a výstavba nových stavebných objektov zariadení sociálnych služieb a sociálnoprávnej ochrany detí a sociálnej kurately (ďalej aj „SPOaSK“) vrátane tých, ktoré poskytujú inovatívne formy komunitnej starostlivosti a opatrení na podporu zotrvania/návratu detí v prirodzenom rodinnom prostredí, resp. podporu náhradného rodinného prostredia,</w:t>
      </w:r>
    </w:p>
    <w:p w14:paraId="1AD7FF29" w14:textId="77777777" w:rsidR="000C12CE" w:rsidRPr="00833601" w:rsidRDefault="000C12CE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investovanie do materiálno-technického vybavenia zariadení vrátane motorových vozidiel pri zriaďovaní zázemia pre terénne služby a výkonu opatrení SPOaSK v prirodzenom rodinnom, náhradnom rodinnom prostredí a otvorenom prostredí,</w:t>
      </w:r>
    </w:p>
    <w:p w14:paraId="6B648B1A" w14:textId="77777777" w:rsidR="000C12CE" w:rsidRPr="00833601" w:rsidRDefault="000C12CE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opatrenia na zvýšenie energetickej hospodárnosti budov.</w:t>
      </w:r>
    </w:p>
    <w:p w14:paraId="0B396207" w14:textId="77777777" w:rsidR="00873A4D" w:rsidRPr="00833601" w:rsidRDefault="00873A4D" w:rsidP="0086056B">
      <w:pPr>
        <w:numPr>
          <w:ilvl w:val="0"/>
          <w:numId w:val="4"/>
        </w:numPr>
        <w:spacing w:before="120" w:after="0" w:line="288" w:lineRule="auto"/>
        <w:ind w:left="714" w:hanging="357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 hlavnými zás</w:t>
      </w:r>
      <w:r w:rsidR="007054AB">
        <w:rPr>
          <w:rFonts w:ascii="Arial" w:hAnsi="Arial" w:cs="Arial"/>
          <w:b/>
          <w:bCs/>
          <w:color w:val="000000" w:themeColor="text1"/>
          <w:sz w:val="19"/>
          <w:szCs w:val="19"/>
        </w:rPr>
        <w:t>adami výberu operácií pre Š</w:t>
      </w:r>
      <w:r w:rsidR="00A45B5D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C </w:t>
      </w:r>
      <w:r w:rsidR="00A45B5D"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>2.1.1</w:t>
      </w:r>
    </w:p>
    <w:p w14:paraId="33726A81" w14:textId="77777777" w:rsidR="00873A4D" w:rsidRPr="00CB7000" w:rsidRDefault="00873A4D" w:rsidP="0086056B">
      <w:pPr>
        <w:spacing w:after="0" w:line="288" w:lineRule="auto"/>
        <w:ind w:left="360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CB7000">
        <w:rPr>
          <w:rFonts w:ascii="Arial" w:hAnsi="Arial" w:cs="Arial"/>
          <w:color w:val="000000" w:themeColor="text1"/>
          <w:sz w:val="19"/>
          <w:szCs w:val="19"/>
        </w:rPr>
        <w:t>Hodnotí sa (áno/nie), či je ŽoNFP v súlade s nižšie uvedenými zásadami výberu operácií. ŽoNFP musí byť v </w:t>
      </w:r>
      <w:r w:rsidRPr="0022664B">
        <w:rPr>
          <w:rFonts w:ascii="Arial" w:hAnsi="Arial" w:cs="Arial"/>
          <w:color w:val="000000" w:themeColor="text1"/>
          <w:sz w:val="19"/>
          <w:szCs w:val="19"/>
        </w:rPr>
        <w:t xml:space="preserve">súlade </w:t>
      </w:r>
      <w:r w:rsidR="0022664B" w:rsidRPr="0022664B">
        <w:rPr>
          <w:rFonts w:ascii="Arial" w:hAnsi="Arial" w:cs="Arial"/>
          <w:color w:val="000000" w:themeColor="text1"/>
          <w:sz w:val="19"/>
          <w:szCs w:val="19"/>
        </w:rPr>
        <w:t>so zásadami výberu operácií, ktoré sú relevantné pre projekt, a to primerane a v kontexte podmienok výzvy</w:t>
      </w:r>
      <w:r w:rsidRPr="0022664B">
        <w:rPr>
          <w:rFonts w:ascii="Arial" w:hAnsi="Arial" w:cs="Arial"/>
          <w:color w:val="000000" w:themeColor="text1"/>
          <w:sz w:val="19"/>
          <w:szCs w:val="19"/>
        </w:rPr>
        <w:t>:</w:t>
      </w:r>
    </w:p>
    <w:p w14:paraId="476CA709" w14:textId="77777777" w:rsidR="0066479B" w:rsidRPr="00833601" w:rsidRDefault="0066479B" w:rsidP="0086056B">
      <w:pPr>
        <w:pStyle w:val="Odsekzoznamu"/>
        <w:numPr>
          <w:ilvl w:val="0"/>
          <w:numId w:val="5"/>
        </w:numPr>
        <w:tabs>
          <w:tab w:val="num" w:pos="720"/>
        </w:tabs>
        <w:spacing w:after="0" w:line="288" w:lineRule="auto"/>
        <w:ind w:left="1134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lastRenderedPageBreak/>
        <w:t>podpora zariadení sociálnych služieb a zariadení na výkon SPOaSK, ktoré sa majú transformovať a deinštitucionalizovať je podmienená transformačným plánom zariadenia,</w:t>
      </w:r>
    </w:p>
    <w:p w14:paraId="2E50EBBF" w14:textId="77777777" w:rsidR="0066479B" w:rsidRPr="00833601" w:rsidRDefault="00906140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oprávnené na podporu s</w:t>
      </w:r>
      <w:r w:rsidR="0066479B"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ú len tie projekty, ktorých výsledkom bude poskytovanie sociálnych služieb a výkon opatrení SPOaSK v zariadení na komunitnej úrovni,</w:t>
      </w:r>
    </w:p>
    <w:p w14:paraId="7170D24E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výber lokality pre umiestnenie sociálnej služby sa riadi preferenciami prijímateľov sociálnych služieb, ktorí k nej majú nejaký vzťah alebo sa riadi potrebou kompletizovať sieť komunitných služieb v danej lokalite,</w:t>
      </w:r>
    </w:p>
    <w:p w14:paraId="1040E4F6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podporené objekty v sociálnych službách spojené s bývaním môžu mať maximálne kapacitu 6 miest v 1 bytovej jednotke a maximálne 2 bytové jednotky v 1 objekte,</w:t>
      </w:r>
    </w:p>
    <w:p w14:paraId="249C7721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podporené objekty v SPOaSK spojené s bývaním detí, ktoré sú umiestnené v detských domovoch na základe rozhodnutia súdu, môžu mať maximálne kapacitu 10 miest v 1 bytovej jednotke a maximálne 1 bytová jednotka v 1 objekte (rodinnom dome, byte),</w:t>
      </w:r>
    </w:p>
    <w:p w14:paraId="2192E496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v priebehu transformácie a deinštitucionalizácie zariadení sociálnych služieb s celoročným pobytom sa nesmú prijímať noví klienti do pôvodných existujúcich objektov zariadení tak, aby sa dopĺňala alebo navyšovala kapacita,</w:t>
      </w:r>
    </w:p>
    <w:p w14:paraId="1B581FCB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podporený objekt musí byť včlenený do bežnej zástavby obce a primerane vzdialený od iného objektu, v ktorom sa poskytuje sociálna služba a zabezpečuje výkon opatrení SPOaSK v zariadení,</w:t>
      </w:r>
    </w:p>
    <w:p w14:paraId="1EC8654C" w14:textId="77777777" w:rsidR="0066479B" w:rsidRPr="00B95EF2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B95EF2">
        <w:rPr>
          <w:rFonts w:ascii="Arial" w:hAnsi="Arial" w:cs="Arial"/>
          <w:color w:val="000000" w:themeColor="text1"/>
          <w:sz w:val="19"/>
          <w:szCs w:val="19"/>
          <w:lang w:val="sk-SK"/>
        </w:rPr>
        <w:t>ambulantné sociálne služby musia byť zabezpečované oddelene (personálne aj priestorovo) od bývania (platí iba pre sociálne služby),</w:t>
      </w:r>
    </w:p>
    <w:p w14:paraId="08E2D115" w14:textId="77777777" w:rsidR="0066479B" w:rsidRPr="00B95EF2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B95EF2">
        <w:rPr>
          <w:rFonts w:ascii="Arial" w:hAnsi="Arial" w:cs="Arial"/>
          <w:color w:val="000000" w:themeColor="text1"/>
          <w:sz w:val="19"/>
          <w:szCs w:val="19"/>
          <w:lang w:val="sk-SK"/>
        </w:rPr>
        <w:t>v prípade investícií v pôvodných objektoch ambulantných služieb alebo opatrení, alebo zázemia terénnych služieb alebo opatrení sa musí preukázať, že tieto služby/opatrenia nebolo možné zabezpečiť vhodnejším spôsobom v bežnej komunite,</w:t>
      </w:r>
    </w:p>
    <w:p w14:paraId="007BB626" w14:textId="77777777" w:rsidR="00873A4D" w:rsidRPr="008005CD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projekt a nové komunitné služby musia spĺňa</w:t>
      </w:r>
      <w:r w:rsidR="008C62AE"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ť</w:t>
      </w: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podmienky kvality poskytovanej sociálnej služby určenej v zákone č. 448/2008 Z. z. o sociálnych službách, </w:t>
      </w:r>
      <w:r w:rsidRPr="008005CD">
        <w:rPr>
          <w:rFonts w:ascii="Arial" w:hAnsi="Arial" w:cs="Arial"/>
          <w:color w:val="000000" w:themeColor="text1"/>
          <w:sz w:val="19"/>
          <w:szCs w:val="19"/>
          <w:lang w:val="sk-SK"/>
        </w:rPr>
        <w:t>Príloha č.2.</w:t>
      </w:r>
    </w:p>
    <w:p w14:paraId="25078707" w14:textId="77777777" w:rsidR="00873A4D" w:rsidRPr="008005CD" w:rsidRDefault="00873A4D" w:rsidP="0086056B">
      <w:pPr>
        <w:numPr>
          <w:ilvl w:val="1"/>
          <w:numId w:val="4"/>
        </w:numPr>
        <w:spacing w:after="0" w:line="288" w:lineRule="auto"/>
        <w:ind w:left="709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8005CD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 princípmi energetickej efektívnosti budov uplatňovaných pre sektor verejných budov v zmysle IROP</w:t>
      </w:r>
    </w:p>
    <w:p w14:paraId="2CD3EC5D" w14:textId="77777777" w:rsidR="00873A4D" w:rsidRPr="008005CD" w:rsidRDefault="00873A4D" w:rsidP="0086056B">
      <w:pPr>
        <w:spacing w:after="0" w:line="288" w:lineRule="auto"/>
        <w:ind w:left="993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005CD">
        <w:rPr>
          <w:rFonts w:ascii="Arial" w:hAnsi="Arial" w:cs="Arial"/>
          <w:color w:val="000000" w:themeColor="text1"/>
          <w:sz w:val="19"/>
          <w:szCs w:val="19"/>
        </w:rPr>
        <w:t>Hodnotiteľ posúdi (áno/nie), či je navrhované technické riešenie v súlade s princípmi energetickej efektívnosti budov uplatňovaných pre sektor verejných budov v zmysle IROP, najmä:</w:t>
      </w:r>
    </w:p>
    <w:p w14:paraId="591F8270" w14:textId="134B117A" w:rsidR="00873A4D" w:rsidRPr="00BA4199" w:rsidRDefault="00BA398F" w:rsidP="0086056B">
      <w:pPr>
        <w:pStyle w:val="Odsekzoznamu"/>
        <w:numPr>
          <w:ilvl w:val="0"/>
          <w:numId w:val="17"/>
        </w:numPr>
        <w:spacing w:after="0" w:line="288" w:lineRule="auto"/>
        <w:ind w:left="1134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C23CE">
        <w:rPr>
          <w:rFonts w:ascii="Arial" w:hAnsi="Arial" w:cs="Arial"/>
          <w:sz w:val="19"/>
          <w:szCs w:val="19"/>
          <w:lang w:val="sk-SK"/>
        </w:rPr>
        <w:t xml:space="preserve">opatrenia na úsporu energie sú navrhnuté nad rámec splnenia minimálnych požiadaviek na energetickú hospodárnosť budov podľa všeobecne platných právnych predpisov tak, aby sa v prípade nových a významne obnovených budov (významne obnovovaná budova musí túto požiadavku splniť, ak je to technicky, funkčne a ekonomicky uskutočniteľné) dosiahla potreba energie pre príslušnú kategóriu budovy na úrovni </w:t>
      </w:r>
      <w:r w:rsidRPr="00BC3EE4">
        <w:rPr>
          <w:rFonts w:ascii="Arial" w:hAnsi="Arial" w:cs="Arial"/>
          <w:sz w:val="19"/>
          <w:szCs w:val="19"/>
          <w:lang w:val="sk-SK"/>
        </w:rPr>
        <w:t>nízkoenergetických, ultra-nízkoenergetických budov a budov s takmer nulovou potrebou energie</w:t>
      </w:r>
      <w:r>
        <w:rPr>
          <w:rFonts w:ascii="Arial" w:hAnsi="Arial" w:cs="Arial"/>
          <w:sz w:val="19"/>
          <w:szCs w:val="19"/>
          <w:lang w:val="sk-SK"/>
        </w:rPr>
        <w:t xml:space="preserve"> (v závislosti od termínu podania žiadosti o stavebné povolenie)</w:t>
      </w:r>
      <w:r w:rsidRPr="00BC3EE4">
        <w:rPr>
          <w:rFonts w:ascii="Arial" w:hAnsi="Arial" w:cs="Arial"/>
          <w:sz w:val="19"/>
          <w:szCs w:val="19"/>
          <w:lang w:val="sk-SK"/>
        </w:rPr>
        <w:t>. Ak nie je splnenie minimálnych požiadaviek na primárnu energiu (globálny ukazovateľ) resp. ostatných ukazovateľov uskutočniteľné, musí byť táto skutočnosť odôvodnená odborne spôsobilou osobou pre energetickú certifikáciu budov (v rámci prílohy ŽoNFP - Projektová dokumentácia stavby)</w:t>
      </w:r>
      <w:r>
        <w:rPr>
          <w:rFonts w:ascii="Arial" w:hAnsi="Arial" w:cs="Arial"/>
          <w:sz w:val="19"/>
          <w:szCs w:val="19"/>
          <w:lang w:val="sk-SK"/>
        </w:rPr>
        <w:t>,</w:t>
      </w:r>
    </w:p>
    <w:p w14:paraId="28DBF24C" w14:textId="77777777" w:rsidR="00873A4D" w:rsidRPr="008005CD" w:rsidRDefault="00BA4199" w:rsidP="00B910C1">
      <w:pPr>
        <w:pStyle w:val="Odsekzoznamu"/>
        <w:numPr>
          <w:ilvl w:val="0"/>
          <w:numId w:val="17"/>
        </w:numPr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po</w:t>
      </w:r>
      <w:r w:rsidR="00873A4D" w:rsidRPr="008005CD">
        <w:rPr>
          <w:rFonts w:ascii="Arial" w:hAnsi="Arial" w:cs="Arial"/>
          <w:color w:val="000000" w:themeColor="text1"/>
          <w:sz w:val="19"/>
          <w:szCs w:val="19"/>
        </w:rPr>
        <w:t>dpora, vrátane obnovy historických budov, je podmienená predložením energetického auditu, na základe ktorého hodnotiteľ overí:</w:t>
      </w:r>
    </w:p>
    <w:p w14:paraId="18EB031C" w14:textId="77777777" w:rsidR="00873A4D" w:rsidRPr="008005CD" w:rsidRDefault="00873A4D" w:rsidP="00B910C1">
      <w:pPr>
        <w:pStyle w:val="Odsekzoznamu"/>
        <w:numPr>
          <w:ilvl w:val="0"/>
          <w:numId w:val="5"/>
        </w:numPr>
        <w:spacing w:before="120" w:after="120" w:line="288" w:lineRule="auto"/>
        <w:ind w:left="1418" w:hanging="283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005CD">
        <w:rPr>
          <w:rFonts w:ascii="Arial" w:hAnsi="Arial" w:cs="Arial"/>
          <w:color w:val="000000" w:themeColor="text1"/>
          <w:sz w:val="19"/>
          <w:szCs w:val="19"/>
          <w:lang w:val="sk-SK"/>
        </w:rPr>
        <w:t>výpočet plánovaného ročného objemu úspory PEZ na m2 celkovej podlahovej plochy,</w:t>
      </w:r>
    </w:p>
    <w:p w14:paraId="0AE3172D" w14:textId="77777777" w:rsidR="00873A4D" w:rsidRPr="008005CD" w:rsidRDefault="00873A4D" w:rsidP="00B910C1">
      <w:pPr>
        <w:pStyle w:val="Odsekzoznamu"/>
        <w:numPr>
          <w:ilvl w:val="0"/>
          <w:numId w:val="5"/>
        </w:numPr>
        <w:spacing w:before="120" w:after="120" w:line="288" w:lineRule="auto"/>
        <w:ind w:left="1418" w:hanging="283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005CD">
        <w:rPr>
          <w:rFonts w:ascii="Arial" w:hAnsi="Arial" w:cs="Arial"/>
          <w:color w:val="000000" w:themeColor="text1"/>
          <w:sz w:val="19"/>
          <w:szCs w:val="19"/>
          <w:lang w:val="sk-SK"/>
        </w:rPr>
        <w:t>technickú uskutočniteľnosť navrhovaných energetických opatrení,</w:t>
      </w:r>
    </w:p>
    <w:p w14:paraId="44FCD032" w14:textId="77777777" w:rsidR="00873A4D" w:rsidRPr="008005CD" w:rsidRDefault="00BA4199" w:rsidP="00B910C1">
      <w:pPr>
        <w:pStyle w:val="Odsekzoznamu"/>
        <w:numPr>
          <w:ilvl w:val="0"/>
          <w:numId w:val="17"/>
        </w:numPr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p</w:t>
      </w:r>
      <w:r w:rsidR="00873A4D" w:rsidRPr="008005CD">
        <w:rPr>
          <w:rFonts w:ascii="Arial" w:hAnsi="Arial" w:cs="Arial"/>
          <w:color w:val="000000" w:themeColor="text1"/>
          <w:sz w:val="19"/>
          <w:szCs w:val="19"/>
        </w:rPr>
        <w:t>rojekty, v rámci ktorých je navrhované odpojenie od účinných systémov CZT alebo inštaláciou obnoviteľných zdrojov energie sa zvýšia emisie znečisťujúcich látok do ovzdušia v porovnaní so súčasným stavom v predmetnej lokalite nemôžu byť podporené.</w:t>
      </w:r>
    </w:p>
    <w:p w14:paraId="31CBE681" w14:textId="77777777" w:rsidR="00873A4D" w:rsidRDefault="00873A4D" w:rsidP="00BA4199">
      <w:pPr>
        <w:spacing w:before="120" w:after="120" w:line="288" w:lineRule="auto"/>
        <w:ind w:left="993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005CD">
        <w:rPr>
          <w:rFonts w:ascii="Arial" w:hAnsi="Arial" w:cs="Arial"/>
          <w:color w:val="000000" w:themeColor="text1"/>
          <w:sz w:val="19"/>
          <w:szCs w:val="19"/>
        </w:rPr>
        <w:t>Hodnotiteľ pre účely hodnotenia využíva plné znenie princípov energetickej efektívnosti uvedené v IROP v časti 2.4.1.2. Hlavné zásady výberu operácií. V prípade, že v projekte nie sú navrhované aktivity zamerané na zvýšenie energetickej hospodárnosti budov, hodnotiteľ uvedené nehodnotí.</w:t>
      </w:r>
    </w:p>
    <w:p w14:paraId="7656C29E" w14:textId="77777777" w:rsidR="00CF698D" w:rsidRPr="00833601" w:rsidRDefault="007B3F5F" w:rsidP="000034B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B3F5F">
        <w:rPr>
          <w:rFonts w:ascii="Arial" w:hAnsi="Arial" w:cs="Arial"/>
          <w:color w:val="000000" w:themeColor="text1"/>
          <w:sz w:val="19"/>
          <w:szCs w:val="19"/>
        </w:rPr>
        <w:lastRenderedPageBreak/>
        <w:t>V prípade, že na každú čiastkovú otázku bola priradená odpoveď (áno) hodnotiteľ zvolí výsledné hodnotenie (áno). V opačnom prípade (t.j. odpoveď na minimálne 1 čiastkovú otázku je (nie)), hodnotiteľ priradí výslednú odpoveď (nie). 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tak v prípade kladného ako aj negatívneho hodnotenia.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386"/>
        <w:gridCol w:w="4638"/>
        <w:gridCol w:w="1397"/>
        <w:gridCol w:w="1557"/>
        <w:gridCol w:w="4544"/>
      </w:tblGrid>
      <w:tr w:rsidR="00C32A36" w:rsidRPr="00D96F1C" w14:paraId="7A298B3D" w14:textId="77777777" w:rsidTr="00474921">
        <w:trPr>
          <w:trHeight w:val="54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9752CD8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F4647A4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6372B14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7C898F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DB63759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7629AC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047FC417" w14:textId="77777777" w:rsidTr="00474921">
        <w:trPr>
          <w:trHeight w:val="385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A89C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1.2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2F7C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4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4E1C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s vypracovanou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Regionálnou integrovanou územnou stratégiou/ Integrovanou územnou stratégiou mestskej oblasti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6C81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4CBA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80CB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Projekt nie je v rozpore s Regionálnou </w:t>
            </w:r>
            <w:r w:rsidR="00A510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integrovanou územnou stratégiou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/ Integrovanou územnou stratégiou mestskej oblasti </w:t>
            </w:r>
          </w:p>
        </w:tc>
      </w:tr>
      <w:tr w:rsidR="00474921" w:rsidRPr="00D96F1C" w14:paraId="1A2B2A40" w14:textId="77777777" w:rsidTr="00474921">
        <w:trPr>
          <w:trHeight w:val="447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25FC0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27D5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0379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324C7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CEBF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630CD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Projekt je v rozpore s Regionálnou </w:t>
            </w:r>
            <w:r w:rsidR="00A510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integrovanou územnou stratégiou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/ Integrovanou územnou stratégiou mestskej oblasti</w:t>
            </w:r>
          </w:p>
        </w:tc>
      </w:tr>
    </w:tbl>
    <w:p w14:paraId="0500A3CF" w14:textId="06287A1D" w:rsidR="005B4DC0" w:rsidRPr="00D96F1C" w:rsidRDefault="005B4DC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 častiach ŽoNFP: 5. Identifikácia projektu, 7. Popis projektu, 10.1 Aktivity projektu a očakávané merateľné ukazovatele.</w:t>
      </w:r>
    </w:p>
    <w:p w14:paraId="0498E56A" w14:textId="77777777" w:rsidR="005B4DC0" w:rsidRPr="00BE41F0" w:rsidRDefault="005B4DC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BE41F0">
        <w:rPr>
          <w:rFonts w:ascii="Arial" w:hAnsi="Arial" w:cs="Arial"/>
          <w:color w:val="000000" w:themeColor="text1"/>
          <w:sz w:val="19"/>
          <w:szCs w:val="19"/>
        </w:rPr>
        <w:t>Hodnotiteľ posúdi (áno/nie), či je správne a dostatočne deklarovaný súlad žiadosti o NFP s vypracovanou Regionálnou integrovanou územnou stratégiou/Integrovanou územnou stratégiou UMR. Hodnotiteľ posúdi, či deklarovaný príspevok vyplýva z realizácie konkrétnych aktivít projektu pričom posudzuje najmä tematický súlad príslušných strategických častí Regionálnej integrovanej územnej stratégie/Integrovanej územnej stratégie UMR s cieľmi a výsledkami hodnoteného projektu a nezameriava sa len na súlad projektu s indikatívnym zoznam projektových zámerov danej RIÚS/IÚS UMR. V prípade, že projekt je v súlade s príslušnou regionálnou integrovanou stratégiou priradí odpoveď (áno), v opačnom prípade priradí odpoveď (nie).</w:t>
      </w:r>
    </w:p>
    <w:p w14:paraId="78A5C33C" w14:textId="77777777" w:rsidR="005B4DC0" w:rsidRPr="00FE61C6" w:rsidRDefault="005B4DC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tak v prípade kladného ako i negatívneho hodnotenia.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86"/>
        <w:gridCol w:w="4635"/>
        <w:gridCol w:w="1400"/>
        <w:gridCol w:w="1557"/>
        <w:gridCol w:w="4545"/>
      </w:tblGrid>
      <w:tr w:rsidR="00C32A36" w:rsidRPr="00D96F1C" w14:paraId="18E17DED" w14:textId="77777777" w:rsidTr="00474921">
        <w:trPr>
          <w:trHeight w:val="45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A3FC9B0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292633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1AB5462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4D115FD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452AFA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8EAF22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43E24B2B" w14:textId="77777777" w:rsidTr="00474921">
        <w:trPr>
          <w:trHeight w:val="708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A705" w14:textId="77777777" w:rsidR="00474921" w:rsidRPr="00E462F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1.3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2DF3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4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B9E3" w14:textId="77777777" w:rsidR="00474921" w:rsidRDefault="00474921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projektu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 zákonom č. 448/2008 Z. z. o sociálnych službách v platnom znení, resp. so zákonom č. 305/2005 Z. z. o sociálnoprávnej ochrane detí a o sociálnej kuratele v platnom znení.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</w:p>
          <w:p w14:paraId="00B727EA" w14:textId="77777777" w:rsidR="00474921" w:rsidRDefault="00474921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  <w:p w14:paraId="0D82E572" w14:textId="77777777" w:rsidR="00474921" w:rsidRPr="00D96F1C" w:rsidRDefault="00474921" w:rsidP="00B910C1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74E0"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  <w:t>Posudzuje sa na základe stanoviska MPSVR SR.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90B0C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BF62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0A1C" w14:textId="77777777" w:rsidR="00474921" w:rsidRDefault="00474921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je v súlade s príslušnou legislatívou SR.</w:t>
            </w:r>
          </w:p>
          <w:p w14:paraId="4B20C996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474921" w:rsidRPr="00D96F1C" w14:paraId="220011EA" w14:textId="77777777" w:rsidTr="00474921">
        <w:trPr>
          <w:trHeight w:val="841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9BFE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F4447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B2BF0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16F5B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9AF61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9F45A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nie je v súlade s príslušnou legislatívou SR.</w:t>
            </w:r>
          </w:p>
        </w:tc>
      </w:tr>
    </w:tbl>
    <w:p w14:paraId="77BC032A" w14:textId="1C265AAC" w:rsidR="008D64DE" w:rsidRPr="006C6C74" w:rsidRDefault="008D64DE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</w:t>
      </w:r>
      <w:r w:rsidR="006C6C74" w:rsidRPr="006C6C74">
        <w:rPr>
          <w:rFonts w:ascii="Arial" w:hAnsi="Arial" w:cs="Arial"/>
          <w:color w:val="000000" w:themeColor="text1"/>
          <w:sz w:val="19"/>
          <w:szCs w:val="19"/>
        </w:rPr>
        <w:t xml:space="preserve">7. Popis </w:t>
      </w:r>
      <w:r w:rsidR="00E41C65">
        <w:rPr>
          <w:rFonts w:ascii="Arial" w:hAnsi="Arial" w:cs="Arial"/>
          <w:color w:val="000000" w:themeColor="text1"/>
          <w:sz w:val="19"/>
          <w:szCs w:val="19"/>
        </w:rPr>
        <w:t xml:space="preserve">projektu, </w:t>
      </w:r>
      <w:r w:rsidR="00E41C65" w:rsidRPr="006C6C74">
        <w:rPr>
          <w:rFonts w:ascii="Arial" w:hAnsi="Arial" w:cs="Arial"/>
          <w:color w:val="000000" w:themeColor="text1"/>
          <w:sz w:val="19"/>
          <w:szCs w:val="19"/>
        </w:rPr>
        <w:t>Stanovisko MPSVR SR k</w:t>
      </w:r>
      <w:r w:rsidR="00E41C65">
        <w:rPr>
          <w:rFonts w:ascii="Arial" w:hAnsi="Arial" w:cs="Arial"/>
          <w:color w:val="000000" w:themeColor="text1"/>
          <w:sz w:val="19"/>
          <w:szCs w:val="19"/>
        </w:rPr>
        <w:t> projektu.</w:t>
      </w:r>
    </w:p>
    <w:p w14:paraId="02D25534" w14:textId="3304B7DD" w:rsidR="008D64DE" w:rsidRPr="006C6C74" w:rsidRDefault="008D64DE" w:rsidP="008A5B14">
      <w:pPr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8918F0" w:rsidRPr="00F22670">
        <w:rPr>
          <w:rFonts w:ascii="Arial" w:hAnsi="Arial" w:cs="Arial"/>
          <w:color w:val="000000" w:themeColor="text1"/>
          <w:sz w:val="19"/>
          <w:szCs w:val="19"/>
        </w:rPr>
        <w:t xml:space="preserve">na základe stanoviska MPSVR SR uvedie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="008918F0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d</w:t>
      </w:r>
      <w:r w:rsidR="00282597" w:rsidRPr="006C6C74">
        <w:rPr>
          <w:rFonts w:ascii="Arial" w:hAnsi="Arial" w:cs="Arial"/>
          <w:color w:val="000000" w:themeColor="text1"/>
          <w:sz w:val="19"/>
          <w:szCs w:val="19"/>
        </w:rPr>
        <w:t>eklarovaný súlad žiadosti o NFP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6C6C74" w:rsidRPr="006C6C74">
        <w:rPr>
          <w:rFonts w:ascii="Arial" w:eastAsia="Helvetica" w:hAnsi="Arial" w:cs="Arial"/>
          <w:color w:val="000000" w:themeColor="text1"/>
          <w:sz w:val="19"/>
          <w:szCs w:val="19"/>
        </w:rPr>
        <w:t xml:space="preserve">so zákonom č. 448/2008 Z. z. o sociálnych službách v platnom znení, resp. so zákonom č. 305/2005 Z. z. o sociálnoprávnej ochrane detí a o sociálnej kuratele v platnom znení. </w:t>
      </w:r>
    </w:p>
    <w:p w14:paraId="5A1B5194" w14:textId="77777777" w:rsidR="00CF698D" w:rsidRDefault="008D64DE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hodnotenia. 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400"/>
        <w:gridCol w:w="4675"/>
        <w:gridCol w:w="1402"/>
        <w:gridCol w:w="1543"/>
        <w:gridCol w:w="4503"/>
      </w:tblGrid>
      <w:tr w:rsidR="00CF698D" w:rsidRPr="00CF698D" w14:paraId="4CFAF48B" w14:textId="77777777" w:rsidTr="00474921">
        <w:trPr>
          <w:trHeight w:val="45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15829E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40CECE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24A5B6D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A22CFB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DA45E7D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C9E24A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CF698D" w14:paraId="1EDFE69E" w14:textId="77777777" w:rsidTr="00672202">
        <w:trPr>
          <w:trHeight w:val="376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84532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1.4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1D7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4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3D32" w14:textId="77777777" w:rsidR="00474921" w:rsidRDefault="00474921" w:rsidP="00B910C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projektu so Stratégiou deinštitucionalizácie systému sociálnych služieb a náhradnej starostlivosti v SR a na základe relevantnosti súlad s Národnými prioritami rozvoja sociálnych služieb na roky 2015-2020, Koncepciou zabezpečovania výkonu súdnych rozhodnutí v zariadeniach - Plán transformácie a deinštitucionalizácie náhradnej starostlivosti. </w:t>
            </w:r>
          </w:p>
          <w:p w14:paraId="5C3F7982" w14:textId="77777777" w:rsidR="00474921" w:rsidRPr="00CF698D" w:rsidRDefault="00474921" w:rsidP="00B910C1">
            <w:pPr>
              <w:spacing w:before="120" w:after="120"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2574E0"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  <w:t>Posudzuje sa na základe stanoviska MPSVR SR.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61F9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3697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3458" w14:textId="77777777" w:rsidR="00474921" w:rsidRPr="00677DBF" w:rsidRDefault="00474921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je v súlade s relevantnými národnými stratégiami a prioritami.</w:t>
            </w:r>
          </w:p>
        </w:tc>
      </w:tr>
      <w:tr w:rsidR="00474921" w:rsidRPr="00CF698D" w14:paraId="65567795" w14:textId="77777777" w:rsidTr="00672202">
        <w:trPr>
          <w:trHeight w:val="575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EFC4A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61E7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852D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FA44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0A9F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62C7" w14:textId="77777777" w:rsidR="00474921" w:rsidRPr="00677DBF" w:rsidRDefault="00474921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nie je v súlade s minimálne jednou z relevantných národných stratégií a priorít.</w:t>
            </w:r>
          </w:p>
        </w:tc>
      </w:tr>
    </w:tbl>
    <w:p w14:paraId="413682BE" w14:textId="570E74EC" w:rsidR="00B12843" w:rsidRPr="006C6C74" w:rsidRDefault="00B12843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 častiach ŽoNFP: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7. Popis </w:t>
      </w:r>
      <w:r>
        <w:rPr>
          <w:rFonts w:ascii="Arial" w:hAnsi="Arial" w:cs="Arial"/>
          <w:color w:val="000000" w:themeColor="text1"/>
          <w:sz w:val="19"/>
          <w:szCs w:val="19"/>
        </w:rPr>
        <w:t>projektu</w:t>
      </w:r>
      <w:r w:rsidR="006221FF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="006221FF" w:rsidRPr="006C6C74">
        <w:rPr>
          <w:rFonts w:ascii="Arial" w:hAnsi="Arial" w:cs="Arial"/>
          <w:color w:val="000000" w:themeColor="text1"/>
          <w:sz w:val="19"/>
          <w:szCs w:val="19"/>
        </w:rPr>
        <w:t>Stanovisko MPSVR SR k</w:t>
      </w:r>
      <w:r w:rsidR="006221FF">
        <w:rPr>
          <w:rFonts w:ascii="Arial" w:hAnsi="Arial" w:cs="Arial"/>
          <w:color w:val="000000" w:themeColor="text1"/>
          <w:sz w:val="19"/>
          <w:szCs w:val="19"/>
        </w:rPr>
        <w:t> projektu</w:t>
      </w:r>
      <w:r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63429747" w14:textId="3B9E4F63" w:rsidR="00B12843" w:rsidRPr="006C6C74" w:rsidRDefault="00B12843" w:rsidP="008A5B14">
      <w:pPr>
        <w:spacing w:before="120" w:after="120" w:line="264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8918F0" w:rsidRPr="00F22670">
        <w:rPr>
          <w:rFonts w:ascii="Arial" w:hAnsi="Arial" w:cs="Arial"/>
          <w:color w:val="000000" w:themeColor="text1"/>
          <w:sz w:val="19"/>
          <w:szCs w:val="19"/>
        </w:rPr>
        <w:t xml:space="preserve">na základe stanoviska MPSVR SR uvedie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="008918F0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deklarovaný súlad žiadosti o NFP </w:t>
      </w:r>
      <w:r w:rsidR="00B70147" w:rsidRPr="00DF6F58">
        <w:rPr>
          <w:rFonts w:ascii="Arial" w:hAnsi="Arial" w:cs="Arial"/>
          <w:color w:val="000000" w:themeColor="text1"/>
          <w:sz w:val="19"/>
          <w:szCs w:val="19"/>
        </w:rPr>
        <w:t>so Stratégiou deinštitucionalizácie systému sociálnych služieb a náhradnej starostlivosti v SR a na základe relevantnosti súlad s Národnými prioritami rozvoja sociálnych služieb na roky 2015-2020, Koncepciou zabezpečovania výkonu súdnych rozhodnutí v zariadeniach - Plán transformácie a deinštitucionalizácie náhradnej starostlivosti</w:t>
      </w:r>
      <w:r w:rsidR="009B7AF4">
        <w:rPr>
          <w:rFonts w:ascii="Arial" w:hAnsi="Arial" w:cs="Arial"/>
          <w:color w:val="000000" w:themeColor="text1"/>
          <w:sz w:val="19"/>
          <w:szCs w:val="19"/>
        </w:rPr>
        <w:t xml:space="preserve"> - v ich aktuálnom znení</w:t>
      </w:r>
      <w:r w:rsidRPr="006C6C74">
        <w:rPr>
          <w:rFonts w:ascii="Arial" w:eastAsia="Helvetica" w:hAnsi="Arial" w:cs="Arial"/>
          <w:color w:val="000000" w:themeColor="text1"/>
          <w:sz w:val="19"/>
          <w:szCs w:val="19"/>
        </w:rPr>
        <w:t xml:space="preserve">. </w:t>
      </w:r>
    </w:p>
    <w:p w14:paraId="6FAE30C4" w14:textId="64A7671A" w:rsidR="008918F0" w:rsidRPr="00C53925" w:rsidRDefault="00B12843" w:rsidP="00F227C6">
      <w:pPr>
        <w:spacing w:before="120" w:after="120" w:line="264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v prípade kladného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ako i negatívneho hodnotenia. 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411"/>
        <w:gridCol w:w="4670"/>
        <w:gridCol w:w="1401"/>
        <w:gridCol w:w="1542"/>
        <w:gridCol w:w="4499"/>
      </w:tblGrid>
      <w:tr w:rsidR="00474921" w:rsidRPr="00CF698D" w14:paraId="7805994F" w14:textId="77777777" w:rsidTr="00474921">
        <w:trPr>
          <w:trHeight w:val="45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32CE32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1D301B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CB2A6A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26FD9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DBAF4D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E0D2D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206A9412" w14:textId="77777777" w:rsidTr="00672202">
        <w:trPr>
          <w:trHeight w:val="376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75AAC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1.5</w:t>
            </w:r>
          </w:p>
        </w:tc>
        <w:tc>
          <w:tcPr>
            <w:tcW w:w="24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E2C69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transformačným plánom zariadenia</w:t>
            </w:r>
          </w:p>
        </w:tc>
        <w:tc>
          <w:tcPr>
            <w:tcW w:w="47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A8D44" w14:textId="77777777" w:rsidR="00A51415" w:rsidRDefault="00A51415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V prípade zariadení sociálnych služieb a zariadení na výkon SPOaSK, ktoré sa majú transformovať a deinštitucionalizovať je podmienkou vypracovanie transformačného plánu zariadenia a súlad projektu s transformačným planom. </w:t>
            </w:r>
          </w:p>
          <w:p w14:paraId="0ECA2A5F" w14:textId="77777777" w:rsidR="00A51415" w:rsidRPr="00CF698D" w:rsidRDefault="00A51415" w:rsidP="00B910C1">
            <w:pPr>
              <w:spacing w:before="120" w:after="120"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2574E0"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  <w:t>Posudzuje sa na základe stanoviska MPSVR SR.</w:t>
            </w:r>
          </w:p>
        </w:tc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8289E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38C0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E144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Transformačný plán je vypracovaný a projekt je v súlade s transformačným plánom zariadenia. </w:t>
            </w:r>
          </w:p>
        </w:tc>
      </w:tr>
      <w:tr w:rsidR="00A51415" w:rsidRPr="00CF698D" w14:paraId="5C6790AC" w14:textId="77777777" w:rsidTr="00672202">
        <w:trPr>
          <w:trHeight w:val="575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F2A04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BB83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6530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98B0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5EE5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518E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Transformačný plán nie je vypracovaný, resp. predložený projekt nie je v súlade s vypracovaným transformačným plánom zariadenia. </w:t>
            </w:r>
          </w:p>
        </w:tc>
      </w:tr>
    </w:tbl>
    <w:p w14:paraId="0C25F965" w14:textId="43584A14" w:rsidR="00B53230" w:rsidRPr="006C6C74" w:rsidRDefault="00B5323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7. Popis </w:t>
      </w:r>
      <w:r w:rsidR="00726FAB">
        <w:rPr>
          <w:rFonts w:ascii="Arial" w:hAnsi="Arial" w:cs="Arial"/>
          <w:color w:val="000000" w:themeColor="text1"/>
          <w:sz w:val="19"/>
          <w:szCs w:val="19"/>
        </w:rPr>
        <w:t xml:space="preserve">projektu, </w:t>
      </w:r>
      <w:r w:rsidR="00726FAB" w:rsidRPr="006C6C74">
        <w:rPr>
          <w:rFonts w:ascii="Arial" w:hAnsi="Arial" w:cs="Arial"/>
          <w:color w:val="000000" w:themeColor="text1"/>
          <w:sz w:val="19"/>
          <w:szCs w:val="19"/>
        </w:rPr>
        <w:t>Stanovisko MPSVR SR k</w:t>
      </w:r>
      <w:r w:rsidR="00DF598E">
        <w:rPr>
          <w:rFonts w:ascii="Arial" w:hAnsi="Arial" w:cs="Arial"/>
          <w:color w:val="000000" w:themeColor="text1"/>
          <w:sz w:val="19"/>
          <w:szCs w:val="19"/>
        </w:rPr>
        <w:t> </w:t>
      </w:r>
      <w:r w:rsidR="00726FAB">
        <w:rPr>
          <w:rFonts w:ascii="Arial" w:hAnsi="Arial" w:cs="Arial"/>
          <w:color w:val="000000" w:themeColor="text1"/>
          <w:sz w:val="19"/>
          <w:szCs w:val="19"/>
        </w:rPr>
        <w:t>projektu</w:t>
      </w:r>
      <w:r w:rsidR="00DF598E">
        <w:rPr>
          <w:rFonts w:ascii="Arial" w:hAnsi="Arial" w:cs="Arial"/>
          <w:color w:val="000000" w:themeColor="text1"/>
          <w:sz w:val="19"/>
          <w:szCs w:val="19"/>
        </w:rPr>
        <w:t>, príloha Transformačný plán zariadenia</w:t>
      </w:r>
      <w:r w:rsidR="00726FAB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27DD422D" w14:textId="30A83B1C" w:rsidR="00B53230" w:rsidRPr="006C6C74" w:rsidRDefault="00B53230" w:rsidP="008A5B14">
      <w:pPr>
        <w:spacing w:before="120" w:after="120" w:line="264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8918F0" w:rsidRPr="00F22670">
        <w:rPr>
          <w:rFonts w:ascii="Arial" w:hAnsi="Arial" w:cs="Arial"/>
          <w:color w:val="000000" w:themeColor="text1"/>
          <w:sz w:val="19"/>
          <w:szCs w:val="19"/>
        </w:rPr>
        <w:t xml:space="preserve">na základe stanoviska MPSVR SR uvedie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="008918F0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deklarovaný súlad žiadosti o</w:t>
      </w:r>
      <w:r>
        <w:rPr>
          <w:rFonts w:ascii="Arial" w:hAnsi="Arial" w:cs="Arial"/>
          <w:color w:val="000000" w:themeColor="text1"/>
          <w:sz w:val="19"/>
          <w:szCs w:val="19"/>
        </w:rPr>
        <w:t> 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NFP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s vypracovaným transformačným plánom</w:t>
      </w:r>
      <w:r w:rsidRPr="006C6C74">
        <w:rPr>
          <w:rFonts w:ascii="Arial" w:eastAsia="Helvetica" w:hAnsi="Arial" w:cs="Arial"/>
          <w:color w:val="000000" w:themeColor="text1"/>
          <w:sz w:val="19"/>
          <w:szCs w:val="19"/>
        </w:rPr>
        <w:t xml:space="preserve">. </w:t>
      </w:r>
    </w:p>
    <w:p w14:paraId="6E4091CF" w14:textId="20E501F9" w:rsidR="00B70147" w:rsidRDefault="00B5323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lastRenderedPageBreak/>
        <w:t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v prípade kladného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ako i negatívneho hodnotenia.</w:t>
      </w:r>
    </w:p>
    <w:p w14:paraId="0C8980DB" w14:textId="77777777" w:rsidR="00F227C6" w:rsidRDefault="00F227C6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408"/>
        <w:gridCol w:w="3900"/>
        <w:gridCol w:w="1402"/>
        <w:gridCol w:w="1543"/>
        <w:gridCol w:w="5135"/>
      </w:tblGrid>
      <w:tr w:rsidR="00474921" w:rsidRPr="00CF698D" w14:paraId="6B70DDA2" w14:textId="77777777" w:rsidTr="00B910C1">
        <w:trPr>
          <w:trHeight w:val="458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E26ADC2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E4B32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BAE566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FF2CE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6B8D1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116588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1C111F34" w14:textId="77777777" w:rsidTr="00B910C1">
        <w:trPr>
          <w:trHeight w:val="376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F3833D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1.6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EB0E0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  <w:r w:rsidRPr="00DF6F58" w:rsidDel="0012646E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44290" w14:textId="77777777" w:rsidR="00A51415" w:rsidRPr="00CF698D" w:rsidRDefault="00A51415" w:rsidP="0086056B">
            <w:pPr>
              <w:spacing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Posudzuje sa, či je projekt v súlade s horizontálnym princípom nediskriminácia, resp. s podmienkami prístupnosti podľa č. 9 a 19 Dohovoru OSN o právach osôb so zdravotným postihnutím</w:t>
            </w:r>
            <w:r w:rsidRPr="00DF6F58" w:rsidDel="0012646E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 xml:space="preserve">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A6933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B008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E8F6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spĺňa požiadavky univerzálneho navrhovania objektov a služieb podľa čl. 9 a 19 Dohovoru OSN o právach osôb so zdravotným postihnutím a spĺňa požiadavky v súlade s vyhláškou MŽP SR č. 532/2002 Z. z. a zákona č. 50/1976 Z. z. o územnom plánovaní a stavebnom poriadku.</w:t>
            </w:r>
          </w:p>
        </w:tc>
      </w:tr>
      <w:tr w:rsidR="00A51415" w:rsidRPr="00CF698D" w14:paraId="0D48B9B5" w14:textId="77777777" w:rsidTr="00B910C1">
        <w:trPr>
          <w:trHeight w:val="575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6CEB4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4ADCD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C6637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A3687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BE46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461D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nespĺňa požiadavky univerzálneho navrhovania objektov a služieb podľa čl. 9 a 19 dohovoru o právach osôb so zdravotným postihnutím a spĺňa požiadavky v súlade s vyhláškou MŽP SR č. 532/2002 Z. z. a, zákona č. 50/1976 Z. z. o územnom plánovaní a stavebnom. </w:t>
            </w:r>
          </w:p>
        </w:tc>
      </w:tr>
    </w:tbl>
    <w:p w14:paraId="3A08FFD7" w14:textId="361FA7EB" w:rsidR="00E61A0C" w:rsidRPr="00D96F1C" w:rsidRDefault="00E61A0C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</w:t>
      </w:r>
      <w:r w:rsidR="00C50BE3" w:rsidRPr="003C6DE1">
        <w:rPr>
          <w:rFonts w:ascii="Arial" w:hAnsi="Arial" w:cs="Arial"/>
          <w:color w:val="000000" w:themeColor="text1"/>
          <w:sz w:val="19"/>
          <w:szCs w:val="19"/>
        </w:rPr>
        <w:t>5. Identifikácia projektu</w:t>
      </w:r>
      <w:r w:rsidR="00C50BE3">
        <w:rPr>
          <w:rFonts w:ascii="Arial" w:hAnsi="Arial" w:cs="Arial"/>
          <w:color w:val="000000" w:themeColor="text1"/>
          <w:sz w:val="19"/>
          <w:szCs w:val="19"/>
        </w:rPr>
        <w:t>,</w:t>
      </w:r>
      <w:r w:rsidR="00C50BE3" w:rsidRPr="00D96F1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7. Popis projektu, 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príloha Projektová dokumentácia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064B9F98" w14:textId="77777777" w:rsidR="00E61A0C" w:rsidRPr="00362E9A" w:rsidRDefault="00E61A0C" w:rsidP="008A5B14">
      <w:pPr>
        <w:spacing w:before="120" w:after="120" w:line="288" w:lineRule="auto"/>
        <w:jc w:val="both"/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Hodnotiteľ posúdi (áno/nie), či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projekt 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spĺňa podmienku prístupnosti podľa čl. 9 Dohovoru OSN o právach osôb so zdravotným postihnutím 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a relevantné požiadavky vyplývajúce z 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vyhlášk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y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MŽP SR 532/2002 Z. z.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a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Zákon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a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č. 50/1976 Z. z. o </w:t>
      </w:r>
      <w:r w:rsidRPr="00362E9A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územnom plánovaní a stavebnom poriadku. </w:t>
      </w:r>
      <w:r w:rsidRPr="00362E9A">
        <w:rPr>
          <w:rFonts w:ascii="Arial" w:hAnsi="Arial" w:cs="Arial"/>
          <w:color w:val="000000" w:themeColor="text1"/>
          <w:sz w:val="19"/>
          <w:szCs w:val="19"/>
        </w:rPr>
        <w:t>Hodnotiteľ posúdi najmä, či stavebné objekty, verejne prístupné priestory a verejne prístupné budovy sú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/budú</w:t>
      </w:r>
      <w:r w:rsidRPr="00362E9A">
        <w:rPr>
          <w:rFonts w:ascii="Arial" w:hAnsi="Arial" w:cs="Arial"/>
          <w:color w:val="000000" w:themeColor="text1"/>
          <w:sz w:val="19"/>
          <w:szCs w:val="19"/>
        </w:rPr>
        <w:t xml:space="preserve"> bezbariérové</w:t>
      </w:r>
      <w:r>
        <w:rPr>
          <w:rFonts w:ascii="Arial" w:hAnsi="Arial" w:cs="Arial"/>
          <w:color w:val="000000" w:themeColor="text1"/>
          <w:sz w:val="19"/>
          <w:szCs w:val="19"/>
        </w:rPr>
        <w:t>, sú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/budú</w:t>
      </w:r>
      <w:r w:rsidRPr="00362E9A">
        <w:rPr>
          <w:rFonts w:ascii="Arial" w:hAnsi="Arial" w:cs="Arial"/>
          <w:color w:val="000000" w:themeColor="text1"/>
          <w:sz w:val="19"/>
          <w:szCs w:val="19"/>
        </w:rPr>
        <w:t xml:space="preserve"> v súlade s princípmi unive</w:t>
      </w:r>
      <w:r>
        <w:rPr>
          <w:rFonts w:ascii="Arial" w:hAnsi="Arial" w:cs="Arial"/>
          <w:color w:val="000000" w:themeColor="text1"/>
          <w:sz w:val="19"/>
          <w:szCs w:val="19"/>
        </w:rPr>
        <w:t>rzálneho navrhovania a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 </w:t>
      </w:r>
      <w:r>
        <w:rPr>
          <w:rFonts w:ascii="Arial" w:hAnsi="Arial" w:cs="Arial"/>
          <w:color w:val="000000" w:themeColor="text1"/>
          <w:sz w:val="19"/>
          <w:szCs w:val="19"/>
        </w:rPr>
        <w:t>vytvárajú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/budú vytvárať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podmienky pre prístup osobám so zdravotným postihnutím.</w:t>
      </w:r>
    </w:p>
    <w:p w14:paraId="5B09EC3D" w14:textId="2231C8C0" w:rsidR="0086056B" w:rsidRDefault="00E61A0C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24479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konkrétnom hodnotení vylučujúceho</w:t>
      </w:r>
      <w:r w:rsidRPr="00A24479">
        <w:rPr>
          <w:rFonts w:ascii="Arial" w:hAnsi="Arial" w:cs="Arial"/>
          <w:color w:val="000000" w:themeColor="text1"/>
          <w:sz w:val="19"/>
          <w:szCs w:val="19"/>
        </w:rPr>
        <w:t xml:space="preserve"> kritéria, a to tak v prípade kladného ako aj negatívneho hodnotenia.</w:t>
      </w: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3"/>
        <w:gridCol w:w="2407"/>
        <w:gridCol w:w="4895"/>
        <w:gridCol w:w="1397"/>
        <w:gridCol w:w="1544"/>
        <w:gridCol w:w="4146"/>
      </w:tblGrid>
      <w:tr w:rsidR="00474921" w:rsidRPr="00CF698D" w14:paraId="547594E5" w14:textId="77777777" w:rsidTr="0086056B">
        <w:trPr>
          <w:trHeight w:val="458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B8BB5A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F8215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408E8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276813F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494D57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228DB65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404B06F3" w14:textId="77777777" w:rsidTr="0086056B">
        <w:trPr>
          <w:trHeight w:val="376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DE01EA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1.7</w:t>
            </w:r>
          </w:p>
        </w:tc>
        <w:tc>
          <w:tcPr>
            <w:tcW w:w="24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C36FE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 xml:space="preserve">Príspevok projektu k minimalizácii vplyvu zastavaného prostredia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na lokálne klimatické podmienky</w:t>
            </w:r>
          </w:p>
        </w:tc>
        <w:tc>
          <w:tcPr>
            <w:tcW w:w="48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65E9A" w14:textId="77777777" w:rsidR="00A51415" w:rsidRPr="00CF698D" w:rsidRDefault="00A51415" w:rsidP="00B910C1">
            <w:pPr>
              <w:spacing w:before="120" w:after="120"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 xml:space="preserve">Kritérium hodnotí príspevok projektu k minimalizácii vplyvu zastaveného prostredia na lokálne klimatické podmienky (zadržanie vody, prehrievanie prostredia a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pod.) napr. v podobe zelených fasád a striech.</w:t>
            </w:r>
          </w:p>
        </w:tc>
        <w:tc>
          <w:tcPr>
            <w:tcW w:w="13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819DB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Bodové kritérium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AD38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2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FBD5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Projekt realizovanými opatreniami prispieva k minimalizácii vplyvu zastaveného prostredia na lokálne klimatické podmienky</w:t>
            </w:r>
          </w:p>
        </w:tc>
      </w:tr>
      <w:tr w:rsidR="00A51415" w:rsidRPr="00CF698D" w14:paraId="22C25CC7" w14:textId="77777777" w:rsidTr="0086056B">
        <w:trPr>
          <w:trHeight w:val="575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679B0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70D83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E1363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A8AAB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8375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0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0855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Projekt nerieši opatrenia na minimalizáciu vplyvu zastaveného prostredia na lokálne klimatické podmienky.</w:t>
            </w:r>
          </w:p>
        </w:tc>
      </w:tr>
    </w:tbl>
    <w:p w14:paraId="156E051A" w14:textId="49D7C66A" w:rsidR="00F57917" w:rsidRDefault="00F57917" w:rsidP="00F57917">
      <w:pPr>
        <w:pStyle w:val="predvolen0"/>
        <w:spacing w:before="120" w:beforeAutospacing="0" w:after="120" w:afterAutospacing="0" w:line="288" w:lineRule="auto"/>
        <w:jc w:val="both"/>
      </w:pPr>
      <w:r>
        <w:rPr>
          <w:rFonts w:ascii="Arial" w:hAnsi="Arial" w:cs="Arial"/>
          <w:sz w:val="19"/>
          <w:szCs w:val="19"/>
        </w:rPr>
        <w:lastRenderedPageBreak/>
        <w:t>Hodnotiteľ posudzuje najmä informácie uvedené v</w:t>
      </w:r>
      <w:r w:rsidR="007B3F5F">
        <w:rPr>
          <w:rFonts w:ascii="Arial" w:hAnsi="Arial" w:cs="Arial"/>
          <w:sz w:val="19"/>
          <w:szCs w:val="19"/>
        </w:rPr>
        <w:t> </w:t>
      </w:r>
      <w:r>
        <w:rPr>
          <w:rFonts w:ascii="Arial" w:hAnsi="Arial" w:cs="Arial"/>
          <w:sz w:val="19"/>
          <w:szCs w:val="19"/>
        </w:rPr>
        <w:t>častiach</w:t>
      </w:r>
      <w:r w:rsidR="007B3F5F">
        <w:rPr>
          <w:rFonts w:ascii="Arial" w:hAnsi="Arial" w:cs="Arial"/>
          <w:sz w:val="19"/>
          <w:szCs w:val="19"/>
        </w:rPr>
        <w:t xml:space="preserve"> ŽoNFP</w:t>
      </w:r>
      <w:r>
        <w:rPr>
          <w:rFonts w:ascii="Arial" w:hAnsi="Arial" w:cs="Arial"/>
          <w:sz w:val="19"/>
          <w:szCs w:val="19"/>
        </w:rPr>
        <w:t xml:space="preserve">: 7. Popis projektu, </w:t>
      </w:r>
      <w:r w:rsidR="007B3F5F">
        <w:rPr>
          <w:rFonts w:ascii="Arial" w:hAnsi="Arial" w:cs="Arial"/>
          <w:sz w:val="19"/>
          <w:szCs w:val="19"/>
        </w:rPr>
        <w:t>príloha Projektová dokumentácia.</w:t>
      </w:r>
    </w:p>
    <w:p w14:paraId="38C682DF" w14:textId="39E9F4A2" w:rsidR="00F57917" w:rsidRPr="0089741E" w:rsidRDefault="00F57917" w:rsidP="00F57917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sz w:val="19"/>
          <w:szCs w:val="19"/>
          <w:lang w:val="cs-CZ"/>
        </w:rPr>
      </w:pPr>
      <w:r w:rsidRPr="0089741E">
        <w:rPr>
          <w:rFonts w:ascii="Arial" w:hAnsi="Arial" w:cs="Arial"/>
          <w:sz w:val="19"/>
          <w:szCs w:val="19"/>
          <w:lang w:val="cs-CZ"/>
        </w:rPr>
        <w:t>Hodnotiteľ hodnotí príspevok projektu k minimalizácii vplyvu zastavaného prostredia na lokálne klimatické podmienky (zadržanie vody, prehrievanie prostredia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budovanie dažďových záhrad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budovanie vegetačných striech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budovanie vertikálnych záhrad, zelených stien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využívanie zatrávňovacej dlažby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vysádzanie a udržiavanie sídelnej zelene</w:t>
      </w:r>
      <w:r w:rsidR="00B96711">
        <w:rPr>
          <w:rFonts w:ascii="Arial" w:hAnsi="Arial" w:cs="Arial"/>
          <w:sz w:val="19"/>
          <w:szCs w:val="19"/>
          <w:lang w:val="cs-CZ"/>
        </w:rPr>
        <w:t xml:space="preserve"> </w:t>
      </w:r>
      <w:r w:rsidRPr="0089741E">
        <w:rPr>
          <w:rFonts w:ascii="Arial" w:hAnsi="Arial" w:cs="Arial"/>
          <w:sz w:val="19"/>
          <w:szCs w:val="19"/>
          <w:lang w:val="cs-CZ"/>
        </w:rPr>
        <w:t>a pod.) napr. v podobe zelených fasád a striech ako aj ďalších súvisiacich opatrení podporujúcich udržateľné životné prostredie. V prípade, že plánované realizované opatrenia, ktoré prispievajú k minimalizácii vplyvu zastaveného prostredia na lokálne klimatické podmienky vyplývajú z realizácie konkrétnych aktivit projektu, hodnotiteľ priradí bodové hodnotenie (2). V opačnom prípade priradí bodovú hodnotu (0) v zmysle popisu hodnotiaceho kritéria.</w:t>
      </w:r>
    </w:p>
    <w:p w14:paraId="32978958" w14:textId="77777777" w:rsidR="00F57917" w:rsidRDefault="00F57917" w:rsidP="00F57917">
      <w:pPr>
        <w:pStyle w:val="predvolen0"/>
        <w:spacing w:before="120" w:beforeAutospacing="0" w:after="120" w:afterAutospacing="0" w:line="288" w:lineRule="auto"/>
        <w:jc w:val="both"/>
      </w:pPr>
      <w:r>
        <w:rPr>
          <w:rFonts w:ascii="Arial" w:hAnsi="Arial" w:cs="Arial"/>
          <w:sz w:val="19"/>
          <w:szCs w:val="19"/>
        </w:rPr>
        <w:t>Hodnotiteľ priradí príslušnú bodovú hodnotu (2/0) v zmysle popisu aplikácie hodnotiaceho kritéria.</w:t>
      </w:r>
    </w:p>
    <w:p w14:paraId="7A7CB0C2" w14:textId="77777777" w:rsidR="00474921" w:rsidRDefault="00F57917" w:rsidP="00F57917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4"/>
        <w:gridCol w:w="1914"/>
        <w:gridCol w:w="4394"/>
        <w:gridCol w:w="1396"/>
        <w:gridCol w:w="1544"/>
        <w:gridCol w:w="5140"/>
      </w:tblGrid>
      <w:tr w:rsidR="00474921" w:rsidRPr="00CF698D" w14:paraId="19B94F29" w14:textId="77777777" w:rsidTr="0086056B">
        <w:trPr>
          <w:trHeight w:val="458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AA5086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DFD741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51C9C1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6B5D597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CFF1F3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81C6EC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289C7F54" w14:textId="77777777" w:rsidTr="0086056B">
        <w:trPr>
          <w:trHeight w:val="376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EA272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1.8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E55A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Previazanosť projektu s OP Ľudské zdroje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83F0" w14:textId="77777777" w:rsidR="00A51415" w:rsidRPr="001E77EF" w:rsidRDefault="00A51415" w:rsidP="00D64092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či projekt investičnej podpory zariadení je prepojený/plánuje aj prepojenie s podporou „mäkkých“ aktivít financovaných zo zdrojov ESF prostredníctvom OP </w:t>
            </w: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Ľudské zdroje.</w:t>
            </w:r>
          </w:p>
          <w:p w14:paraId="47CB6AA6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V prípade zariadenia, ktoré  má vypracovaný plán transformácie, resp. je zapojené do národných projektov, sa prideľuje automaticky max. počet bodov.</w:t>
            </w:r>
          </w:p>
        </w:tc>
        <w:tc>
          <w:tcPr>
            <w:tcW w:w="13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741B0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DF8B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6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B2D6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je prepojený investičnými aktivitami s aktivitami oprávnenými v rámci OP </w:t>
            </w: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Ľudské zdroje.</w:t>
            </w:r>
          </w:p>
        </w:tc>
      </w:tr>
      <w:tr w:rsidR="00A51415" w:rsidRPr="00CF698D" w14:paraId="1341CF78" w14:textId="77777777" w:rsidTr="0086056B">
        <w:trPr>
          <w:trHeight w:val="575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D8D37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2655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8349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83C1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E3CBB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0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C5ED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nie je prepojený investičnými aktivitami s aktivitami oprávnenými v rámci OP </w:t>
            </w: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Ľudské zdroje.</w:t>
            </w:r>
          </w:p>
        </w:tc>
      </w:tr>
    </w:tbl>
    <w:p w14:paraId="5EC0F52D" w14:textId="75E3B176" w:rsidR="003A38DE" w:rsidRDefault="003A38DE" w:rsidP="006A77A1">
      <w:pPr>
        <w:pStyle w:val="predvolen0"/>
        <w:spacing w:before="120" w:beforeAutospacing="0" w:after="120" w:afterAutospacing="0" w:line="288" w:lineRule="auto"/>
        <w:jc w:val="both"/>
      </w:pPr>
      <w:r>
        <w:rPr>
          <w:rFonts w:ascii="Arial" w:hAnsi="Arial" w:cs="Arial"/>
          <w:sz w:val="19"/>
          <w:szCs w:val="19"/>
        </w:rPr>
        <w:t>Hodnotiteľ posudzuje najmä informácie uvedené v</w:t>
      </w:r>
      <w:r w:rsidR="007B3F5F">
        <w:rPr>
          <w:rFonts w:ascii="Arial" w:hAnsi="Arial" w:cs="Arial"/>
          <w:sz w:val="19"/>
          <w:szCs w:val="19"/>
        </w:rPr>
        <w:t> </w:t>
      </w:r>
      <w:r>
        <w:rPr>
          <w:rFonts w:ascii="Arial" w:hAnsi="Arial" w:cs="Arial"/>
          <w:sz w:val="19"/>
          <w:szCs w:val="19"/>
        </w:rPr>
        <w:t>častiach</w:t>
      </w:r>
      <w:r w:rsidR="007B3F5F">
        <w:rPr>
          <w:rFonts w:ascii="Arial" w:hAnsi="Arial" w:cs="Arial"/>
          <w:sz w:val="19"/>
          <w:szCs w:val="19"/>
        </w:rPr>
        <w:t xml:space="preserve"> ŽoNFP</w:t>
      </w:r>
      <w:r>
        <w:rPr>
          <w:rFonts w:ascii="Arial" w:hAnsi="Arial" w:cs="Arial"/>
          <w:sz w:val="19"/>
          <w:szCs w:val="19"/>
        </w:rPr>
        <w:t>: 7. Popis projektu</w:t>
      </w:r>
      <w:r w:rsidR="007B3F5F">
        <w:rPr>
          <w:rFonts w:ascii="Arial" w:hAnsi="Arial" w:cs="Arial"/>
          <w:sz w:val="19"/>
          <w:szCs w:val="19"/>
        </w:rPr>
        <w:t>.</w:t>
      </w:r>
    </w:p>
    <w:p w14:paraId="2B8A9D3C" w14:textId="77777777" w:rsidR="00360FBD" w:rsidRDefault="00360FBD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Hodnotiteľ posúdi (6/0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), či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projekt </w:t>
      </w:r>
      <w:r w:rsidR="00204E44">
        <w:rPr>
          <w:rFonts w:ascii="Arial" w:hAnsi="Arial" w:cs="Arial"/>
          <w:color w:val="000000" w:themeColor="text1"/>
          <w:sz w:val="19"/>
          <w:szCs w:val="19"/>
        </w:rPr>
        <w:t>deklaruje</w:t>
      </w:r>
      <w:r w:rsidRPr="001E77EF">
        <w:rPr>
          <w:rFonts w:ascii="Arial" w:hAnsi="Arial" w:cs="Arial"/>
          <w:color w:val="000000" w:themeColor="text1"/>
          <w:sz w:val="19"/>
          <w:szCs w:val="19"/>
        </w:rPr>
        <w:t xml:space="preserve"> prepojenie s podporou „mäkkých“ aktivít financovaných zo zdrojov ESF prostredníctvom OP </w:t>
      </w:r>
      <w:r w:rsidRPr="001E77EF">
        <w:rPr>
          <w:rFonts w:ascii="Arial" w:eastAsia="Helvetica" w:hAnsi="Arial" w:cs="Arial"/>
          <w:color w:val="000000" w:themeColor="text1"/>
          <w:sz w:val="19"/>
          <w:szCs w:val="19"/>
        </w:rPr>
        <w:t>Ľudské zdroje.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  <w:r w:rsidR="00445BFF" w:rsidRP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V prípade zariadenia, ktoré  má vypracovaný plán transformácie, resp. je </w:t>
      </w:r>
      <w:r w:rsidR="00A36949">
        <w:rPr>
          <w:rFonts w:ascii="Arial" w:eastAsia="Helvetica" w:hAnsi="Arial" w:cs="Arial"/>
          <w:color w:val="000000" w:themeColor="text1"/>
          <w:sz w:val="19"/>
          <w:szCs w:val="19"/>
        </w:rPr>
        <w:t>zapojené do národných projektov</w:t>
      </w:r>
      <w:r w:rsidR="00445BFF" w:rsidRP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 sa prideľuje automaticky 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>(6)</w:t>
      </w:r>
      <w:r w:rsidR="00445BFF" w:rsidRP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 bodov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>. V ostatných prípadoch, hodnotiteľ hodnotí uvedené kritérium na základe potenciálu a reálnosti zapojenia do aktivít spolufinancovaných zo zdrojov OP Ľudské zdroje</w:t>
      </w:r>
      <w:r w:rsidR="00A36949">
        <w:rPr>
          <w:rFonts w:ascii="Arial" w:eastAsia="Helvetica" w:hAnsi="Arial" w:cs="Arial"/>
          <w:color w:val="000000" w:themeColor="text1"/>
          <w:sz w:val="19"/>
          <w:szCs w:val="19"/>
        </w:rPr>
        <w:t xml:space="preserve"> (napr. na základe uvedenia konkrétneho projektového zámeru, ktorý je oprávnený v rámci OPĽZ spolu s uvedením relevantného špecifického cieľa, kódu výzvy a pod.)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>.</w:t>
      </w:r>
    </w:p>
    <w:p w14:paraId="7FBED11F" w14:textId="77777777" w:rsidR="00E462FC" w:rsidRDefault="003A38DE" w:rsidP="006A77A1">
      <w:pPr>
        <w:spacing w:before="120" w:after="120" w:line="288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395"/>
        <w:gridCol w:w="3913"/>
        <w:gridCol w:w="1390"/>
        <w:gridCol w:w="1557"/>
        <w:gridCol w:w="5133"/>
      </w:tblGrid>
      <w:tr w:rsidR="00C32A36" w:rsidRPr="00D96F1C" w14:paraId="1110F1AC" w14:textId="77777777" w:rsidTr="00B910C1">
        <w:trPr>
          <w:trHeight w:val="46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7C3B03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lastRenderedPageBreak/>
              <w:t>P.č.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CF0D062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7727D4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FBCE3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3E5E9A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C029D0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217CE956" w14:textId="77777777" w:rsidTr="00B910C1">
        <w:trPr>
          <w:trHeight w:val="1353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14168B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1.9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1C223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Príspevok projektu k integrovaným operáciám 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71AB48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sa, či je projekt súčasťou integrovanej operácie uvedenej v RIÚS/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Integrovanej územnej stratégie mestskej oblasti</w:t>
            </w:r>
            <w:r w:rsidRPr="00DF6F58" w:rsidDel="009B0AA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 či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vytvára synergický efekt s inými aktivitami IROP alebo iných OP a podporuje tak integrovaný prístup.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C4B895" w14:textId="77777777" w:rsidR="00474921" w:rsidRPr="00DF6F58" w:rsidRDefault="00474921" w:rsidP="0047492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7DE9F448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6B4A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B68C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je súčasťou integrovanej operácie uvedenej v RIÚS/ Integrovanej územnej stratégie mestskej oblasti</w:t>
            </w:r>
            <w:r w:rsidRPr="00DF6F58" w:rsidDel="009B0AA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 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podporuje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integrovaný prístup a vytvára synergický efekt s inými aktivitami IROP alebo iných OP. </w:t>
            </w:r>
          </w:p>
        </w:tc>
      </w:tr>
      <w:tr w:rsidR="00474921" w:rsidRPr="00D96F1C" w14:paraId="627D975A" w14:textId="77777777" w:rsidTr="00F83224">
        <w:trPr>
          <w:trHeight w:val="989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03EDD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8E16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A7BF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4EB5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6D91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183D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nie je súčasťou integrovanej operácie uvedenej v RIÚS/ Integrovanej územnej stratégie mestskej oblasti</w:t>
            </w:r>
            <w:r w:rsidRPr="00DF6F58" w:rsidDel="009B0AA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 nepodporuje integrovaný prístup a nevytvára synergický efekt s inými aktivitami IROP alebo iných OP.</w:t>
            </w:r>
          </w:p>
        </w:tc>
      </w:tr>
    </w:tbl>
    <w:p w14:paraId="07244492" w14:textId="3BE14D71" w:rsidR="003A38DE" w:rsidRPr="00D96F1C" w:rsidRDefault="003A38DE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 častiach ŽoNFP: 7. Popis projektu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E915BB">
        <w:rPr>
          <w:rFonts w:ascii="Arial" w:hAnsi="Arial" w:cs="Arial"/>
          <w:color w:val="000000" w:themeColor="text1"/>
          <w:sz w:val="19"/>
          <w:szCs w:val="19"/>
        </w:rPr>
        <w:t>a príslušnú stratégiu RIÚS/UMR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15674598" w14:textId="77777777" w:rsidR="003A38DE" w:rsidRPr="00D96F1C" w:rsidRDefault="003A38DE" w:rsidP="006A77A1">
      <w:pPr>
        <w:pStyle w:val="aNormal"/>
        <w:spacing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posúdi, či je správne a dostatočne deklarovaná integrovaná operácia a či je predložená žiadosť o NFP integrálnou súčasťou oprávnenej integrovanej operácie. </w:t>
      </w:r>
    </w:p>
    <w:p w14:paraId="35E5A6AB" w14:textId="77777777" w:rsidR="003A38DE" w:rsidRPr="00D96F1C" w:rsidRDefault="003A38DE" w:rsidP="006A77A1">
      <w:pPr>
        <w:pStyle w:val="aNormal"/>
        <w:spacing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Integrovaná operácia spočíva v identifikovaní projektov, ktorých financovanie je z viac než jednej prioritnej osi, špecifického cieľa alebo operačných programov a umožňuje tak priniesť synergický efekt, ktorý je vytvorený vďaka spoločnej realizácií jednotlivých projektov a ktorý presahuje sumár čiastkových cieľov jednotlivých projektov.</w:t>
      </w:r>
    </w:p>
    <w:p w14:paraId="4637CEC7" w14:textId="77777777" w:rsidR="003A38DE" w:rsidRPr="00D96F1C" w:rsidRDefault="003A38DE" w:rsidP="006A77A1">
      <w:pPr>
        <w:pStyle w:val="aNormal"/>
        <w:spacing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Podmienkou pre uplatnenie integrovanej operácie je existencia integrovanej stratégie oblasti s jasne identifikovanými spoločnými problémami a potrebami na danom území. Súčasťou integrovanej stratégie musí byť stanovenie špecifických cieľov a opatrení (skladajúcich sa z jedného alebo viacerých projektov), ktoré budú plne reflektovať identifikované problémy a potreby územia so zacielením na zlepšenie ekonomických, environmentálnych, klimatických, demografických a sociálnych podmienok.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1B100B" w:rsidRPr="001B100B">
        <w:rPr>
          <w:rFonts w:ascii="Arial" w:hAnsi="Arial" w:cs="Arial"/>
          <w:color w:val="000000" w:themeColor="text1"/>
          <w:sz w:val="19"/>
          <w:szCs w:val="19"/>
        </w:rPr>
        <w:t>Integrovaná operácia musí byť zároveň uvedená v RIÚS/IÚS UMR.</w:t>
      </w:r>
    </w:p>
    <w:p w14:paraId="66048E45" w14:textId="719B4C85" w:rsidR="003A38DE" w:rsidRPr="00D96F1C" w:rsidRDefault="003A38DE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priradí bodovú hodnotu (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3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/0) na základe vyhodnotenia či navrhovaná integrovaná oprácia spĺňa podmienky stanovené v definícií integrovanej operácie, či deklarovaný príspevok ŽoNFP  k integrovanému projektu vyplýva z realizácie konkrétnych aktivít projektu, či existuje priama súvislosť predkladaného projektu s ostatnými p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rojektami integrovanej operácie a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či je predkladaný projekt nevyhnutnou súčasťou integrovanej operácie</w:t>
      </w:r>
      <w:r w:rsidR="00BA2DB2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BA2DB2" w:rsidRPr="00DF6F58">
        <w:rPr>
          <w:rFonts w:ascii="Arial" w:eastAsia="Helvetica" w:hAnsi="Arial" w:cs="Arial"/>
          <w:color w:val="000000" w:themeColor="text1"/>
          <w:sz w:val="19"/>
          <w:szCs w:val="19"/>
        </w:rPr>
        <w:t>uvedenej v RIÚS/ Integrovanej územnej stratégie mestskej oblasti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57D2CF12" w14:textId="77777777" w:rsidR="00140F7A" w:rsidRDefault="003A38DE" w:rsidP="006A77A1">
      <w:pPr>
        <w:spacing w:before="120" w:after="120" w:line="288" w:lineRule="auto"/>
        <w:jc w:val="both"/>
        <w:rPr>
          <w:rFonts w:ascii="Arial" w:eastAsia="Arial Unicode MS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Komentár a súčasne uvedie odkaz na dokument alebo relevantnú časť (ŽoNFP a relevantnej prílohy), na základe ktorej bolo vykonané hodnotenie. </w:t>
      </w:r>
      <w:r w:rsidRPr="00D96F1C">
        <w:rPr>
          <w:rFonts w:ascii="Arial" w:eastAsia="Arial Unicode MS" w:hAnsi="Arial" w:cs="Arial"/>
          <w:color w:val="000000" w:themeColor="text1"/>
          <w:sz w:val="19"/>
          <w:szCs w:val="19"/>
        </w:rPr>
        <w:t>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4"/>
        <w:gridCol w:w="14398"/>
      </w:tblGrid>
      <w:tr w:rsidR="006B000A" w:rsidRPr="00D96F1C" w14:paraId="5CB143C6" w14:textId="77777777" w:rsidTr="00B910C1">
        <w:trPr>
          <w:trHeight w:val="49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B48B70F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2.</w:t>
            </w:r>
          </w:p>
        </w:tc>
        <w:tc>
          <w:tcPr>
            <w:tcW w:w="1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FA3744C" w14:textId="77777777" w:rsidR="006B000A" w:rsidRPr="00D96F1C" w:rsidRDefault="006B000A" w:rsidP="008836B7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</w:tr>
    </w:tbl>
    <w:p w14:paraId="1781FDAA" w14:textId="77777777" w:rsidR="00BE2F8F" w:rsidRDefault="00BE2F8F" w:rsidP="00D64092">
      <w:pPr>
        <w:spacing w:after="0"/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90"/>
        <w:gridCol w:w="2785"/>
        <w:gridCol w:w="1389"/>
        <w:gridCol w:w="1557"/>
        <w:gridCol w:w="6268"/>
      </w:tblGrid>
      <w:tr w:rsidR="00D60222" w:rsidRPr="00D96F1C" w14:paraId="02199DD0" w14:textId="77777777" w:rsidTr="0086056B">
        <w:trPr>
          <w:trHeight w:val="530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0ED2A76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82EA8D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A6CFC77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1E2184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8F8BF50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D02B4B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462FC" w:rsidRPr="00D96F1C" w14:paraId="668E3E0A" w14:textId="77777777" w:rsidTr="0086056B">
        <w:trPr>
          <w:trHeight w:val="912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E591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2.1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BD93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Vhodnosť a prepojenosť navrhovaných aktivít projektu vo vzťahu k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východiskovej situácii a k stanoveným cieľom projektu</w:t>
            </w:r>
          </w:p>
        </w:tc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8F56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 xml:space="preserve">Posudzuje sa vnútorná logika projektu, t.j. či sú aktivity projektu zvolené na základe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 xml:space="preserve">východiskovej situácie, či sú zrozumiteľne definované a či zabezpečujú dosiahnutie plánovaných cieľov projektu. 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6B567" w14:textId="77777777" w:rsidR="00E462FC" w:rsidRPr="00DF6F58" w:rsidRDefault="00E462FC" w:rsidP="00E462FC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Bodové</w:t>
            </w:r>
          </w:p>
          <w:p w14:paraId="26D9FE1F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6AC9A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5267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Všetky hlavné aktivity projektu sú odôvodnené z pohľadu východiskovej situácie, sú zrozumiteľne definované a ich realizáciou sa dosiahnu plánované ciele projektu. </w:t>
            </w:r>
          </w:p>
        </w:tc>
      </w:tr>
      <w:tr w:rsidR="00E462FC" w:rsidRPr="00D96F1C" w14:paraId="3DEB01F6" w14:textId="77777777" w:rsidTr="0086056B">
        <w:trPr>
          <w:trHeight w:val="1407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EF2F3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5501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E39B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0556D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9FF34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481A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Minimálne jedna z hlavných aktivít projektu nie je odôvodnená z pohľadu východiskovej situácie, nie je potrebná/neprispieva k dosahovaniu plánovaných cieľov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/výsledkov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projektu, resp.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niektoré aktivity sa javia ako nevhodné pre realizáciu  projektu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. Nedostatky nie sú závažného charakteru, neohrozujú jeho úspešnú realizáciu.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</w:p>
        </w:tc>
      </w:tr>
      <w:tr w:rsidR="00E462FC" w:rsidRPr="00D96F1C" w14:paraId="2981FD64" w14:textId="77777777" w:rsidTr="0086056B">
        <w:trPr>
          <w:trHeight w:val="1414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FF26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4B44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5049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DF87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242C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7591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Minimálne jedna z hlavných aktivít projektu nie je odôvodnená z pohľadu východiskovej situácie a potrieb žiadateľa, nie je potrebná/neprispieva k dosahovaniu plánovaných cieľov projektu, resp. projekt neobsahuje aktivity, ktoré sú nevyhnutné pre jeho realizáciu. Nedostatky sú závažného charakteru, ohrozujú jeho úspešnú realizáciu.</w:t>
            </w:r>
          </w:p>
        </w:tc>
      </w:tr>
    </w:tbl>
    <w:p w14:paraId="7AE2A444" w14:textId="77777777" w:rsidR="000F4C28" w:rsidRPr="00D952E3" w:rsidRDefault="000F4C28" w:rsidP="0086056B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informácie uvedené v</w:t>
      </w:r>
      <w:r w:rsidR="007B3F5F">
        <w:rPr>
          <w:rFonts w:ascii="Arial" w:hAnsi="Arial" w:cs="Arial"/>
          <w:color w:val="000000" w:themeColor="text1"/>
          <w:sz w:val="19"/>
          <w:szCs w:val="19"/>
        </w:rPr>
        <w:t> 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častiach</w:t>
      </w:r>
      <w:r w:rsidR="007B3F5F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: 7. Popis projektu, 10.1 Aktivity projektu a očakávané merateľné ukazovatele, 10.2. Prehľad merateľných ukazovateľov projektu.</w:t>
      </w:r>
    </w:p>
    <w:p w14:paraId="63C4B4B8" w14:textId="77777777" w:rsidR="000F4C28" w:rsidRPr="00D952E3" w:rsidRDefault="000F4C28" w:rsidP="0086056B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52E3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0C55E5F7" w14:textId="77777777" w:rsidR="000F4C28" w:rsidRPr="00D952E3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52E3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navrhované aktivity projektu sú dostatočne odôvodnené a vychádzajú z definovaných potrieb žiadateľa, </w:t>
      </w:r>
    </w:p>
    <w:p w14:paraId="5663F684" w14:textId="77777777" w:rsidR="000F4C28" w:rsidRPr="00D952E3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52E3">
        <w:rPr>
          <w:rFonts w:ascii="Arial" w:hAnsi="Arial" w:cs="Arial"/>
          <w:color w:val="000000" w:themeColor="text1"/>
          <w:sz w:val="19"/>
          <w:szCs w:val="19"/>
          <w:lang w:val="sk-SK"/>
        </w:rPr>
        <w:t>všetky aktivity smerujú k napĺňaniu cieľov projektu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53F51239" w14:textId="77777777" w:rsidR="000F4C28" w:rsidRPr="00D952E3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52E3">
        <w:rPr>
          <w:rFonts w:ascii="Arial" w:hAnsi="Arial" w:cs="Arial"/>
          <w:color w:val="000000" w:themeColor="text1"/>
          <w:sz w:val="19"/>
          <w:szCs w:val="19"/>
          <w:lang w:val="sk-SK"/>
        </w:rPr>
        <w:t>ciele projektu sú realisticky postavené vzhľadom na aktivity projektu (cieľ projektu nie je podhodnotený, ani príliš ambiciózny vzhľadom na navrhované aktivity).</w:t>
      </w:r>
    </w:p>
    <w:p w14:paraId="7BC9009A" w14:textId="77777777" w:rsidR="000F4C28" w:rsidRPr="00D952E3" w:rsidRDefault="000F4C28" w:rsidP="0086056B">
      <w:pPr>
        <w:tabs>
          <w:tab w:val="left" w:pos="1680"/>
        </w:tabs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Hodnotiteľ priradí príslušnú bodovú hodnotu (6,3,0) v zmysle popisu aplikácie hodnotiaceho kritéria. Hodnotiteľ identifikuje prípadné neoprávnené aktivity a zaradí s nimi súvisiace 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výdavky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 medzi neoprávnené 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výdavky</w:t>
      </w:r>
      <w:r w:rsidR="00D96B01" w:rsidRPr="00D952E3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(tie následne vyhodnotí a vyčísli v hodnotiacich kritériách 4.1, 4.2 a 4.4.). </w:t>
      </w:r>
    </w:p>
    <w:p w14:paraId="6929035D" w14:textId="77777777" w:rsidR="000F4C28" w:rsidRPr="00D952E3" w:rsidRDefault="000F4C28" w:rsidP="0086056B">
      <w:pPr>
        <w:tabs>
          <w:tab w:val="left" w:pos="1680"/>
        </w:tabs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V prípade, ak hodnotiteľ vyhodnotí niektorú z hlavných aktivít projektu ako nevhodnú, resp. neúčelnú (napr. z titulu neexistencie logického prepojenia na východiskovú situáciu alebo ciele projektu) a tieto </w:t>
      </w:r>
      <w:r w:rsidR="00505606">
        <w:rPr>
          <w:rFonts w:ascii="Arial" w:hAnsi="Arial" w:cs="Arial"/>
          <w:color w:val="000000" w:themeColor="text1"/>
          <w:sz w:val="19"/>
          <w:szCs w:val="19"/>
        </w:rPr>
        <w:t xml:space="preserve">výdavky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tvoria </w:t>
      </w:r>
      <w:r w:rsidRPr="00D64092">
        <w:rPr>
          <w:rFonts w:ascii="Arial" w:hAnsi="Arial" w:cs="Arial"/>
          <w:color w:val="000000" w:themeColor="text1"/>
          <w:sz w:val="19"/>
          <w:szCs w:val="19"/>
        </w:rPr>
        <w:t>menej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 ako 30% </w:t>
      </w:r>
      <w:r w:rsidR="00F5349E">
        <w:rPr>
          <w:rFonts w:ascii="Arial" w:hAnsi="Arial" w:cs="Arial"/>
          <w:color w:val="000000" w:themeColor="text1"/>
          <w:sz w:val="19"/>
          <w:szCs w:val="19"/>
        </w:rPr>
        <w:t xml:space="preserve">(vrátane)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neoprávnených výdavkov z celkových oprávnených výdavkov projektu, tak určí výdavky na takúto aktivitu ako neoprávnené. Takéto výdavky majú za následok zníženie celkovej výšky oprávnených výdavkov projektu. Hodnotiteľ uvedie v komentári % identifikovaných neoprávnených výdavkov v procese hodnotenia. Zároveň zadefinuje potrebu prípadných ďalších súvisiacich úprav projektu (napr. časový rámec realizácie aktivít projektu) a konkrétne skutočnosti uvedie v komentári hodnotiaceho hárku a proces hodnotenia naďalej môže pokračovať.</w:t>
      </w:r>
    </w:p>
    <w:p w14:paraId="6572E485" w14:textId="77777777" w:rsidR="007C13C3" w:rsidRPr="00D96F1C" w:rsidRDefault="000F4C28" w:rsidP="0086056B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91"/>
        <w:gridCol w:w="3777"/>
        <w:gridCol w:w="1391"/>
        <w:gridCol w:w="1557"/>
        <w:gridCol w:w="5273"/>
      </w:tblGrid>
      <w:tr w:rsidR="004A7540" w:rsidRPr="00D96F1C" w14:paraId="4EDD1A88" w14:textId="77777777" w:rsidTr="00B910C1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B5A513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8A8CD0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48E944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29D08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7310044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E3FFE8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1EA86E69" w14:textId="77777777" w:rsidTr="00B910C1">
        <w:trPr>
          <w:trHeight w:val="1229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B68A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376BD">
              <w:rPr>
                <w:rFonts w:ascii="Arial" w:hAnsi="Arial" w:cs="Arial"/>
                <w:color w:val="000000" w:themeColor="text1"/>
                <w:sz w:val="19"/>
                <w:szCs w:val="19"/>
              </w:rPr>
              <w:t>2.2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8B85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60C8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kvalitatívna úroveň a využiteľnosť výstupov projektu, účinnosť a logická previazanosť aktivít projektu, chronologická nadväznosť aktivít projektu, vhodnosť a reálnosť dĺžky trvania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jednotlivých aktivít, súlad časového plánu s ďalšou súvisiacou dokumentáciou.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AF0C" w14:textId="77777777" w:rsidR="00E8622F" w:rsidRPr="00DF6F58" w:rsidRDefault="00E8622F" w:rsidP="00E8622F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Bodové kritérium</w:t>
            </w:r>
          </w:p>
          <w:p w14:paraId="586049C2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6E9F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86C1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Navrhovaný spôsob realizácie aktivít umožňuje dosiahnutie výstupov projektu v navrhovanom rozsahu, aktivity projektu majú logickú vzájomnú súvislosť, časové lehoty realizácie aktivít sú reálne a sú v súlade so súvisiacou dokumentáciou.</w:t>
            </w:r>
          </w:p>
        </w:tc>
      </w:tr>
      <w:tr w:rsidR="00E8622F" w:rsidRPr="00D96F1C" w14:paraId="0543A396" w14:textId="77777777" w:rsidTr="00B910C1">
        <w:trPr>
          <w:trHeight w:val="1901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7E62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5BB1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6E9E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6AA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7EE7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855E2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Navrhovaný spôsob realizácie aktivít vykazuje jeden z nedostatkov: neumožňuje dosiahnutie minimálne jedného z výstupov projektu v navrhovanom rozsahu, aktivity projektu nie sú v plnej miere logicky previazané, časové lehoty realizácie aktivít nie sú reálne, nie sú chronologicky usporiadané a nie sú v súlade so súvisiacou dokumentáciou.</w:t>
            </w:r>
          </w:p>
        </w:tc>
      </w:tr>
      <w:tr w:rsidR="00E8622F" w:rsidRPr="00D96F1C" w14:paraId="47294D04" w14:textId="77777777" w:rsidTr="00B910C1">
        <w:trPr>
          <w:trHeight w:val="1545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54DD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4B92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FD19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98D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8A4E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3DA8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Navrhovaný spôsob realizácie aktivít vykazuje viaceré z nasledovných nedostatkov: neumožňuje dosiahnutie výstupov projektu v navrhovanom rozsahu, aktivity projektu nie sú v plnej miere logicky previazané, časové lehoty realizácie aktivít nie sú reálne, nie sú chronologicky usporiadané, nie sú v súlade so súvisiacou dokumentáciou. </w:t>
            </w:r>
          </w:p>
        </w:tc>
      </w:tr>
    </w:tbl>
    <w:p w14:paraId="167C7D61" w14:textId="77777777" w:rsidR="000F4C28" w:rsidRPr="00D96F1C" w:rsidRDefault="000F4C28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 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iach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: 7.2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Spôsob r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ealizácie aktivít projektu, 9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Harmonogram rea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lizácie aktivít, 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p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ríloha </w:t>
      </w:r>
      <w:r w:rsidRPr="002A2098">
        <w:rPr>
          <w:rFonts w:ascii="Arial" w:hAnsi="Arial" w:cs="Arial"/>
          <w:color w:val="000000" w:themeColor="text1"/>
          <w:sz w:val="19"/>
          <w:szCs w:val="19"/>
        </w:rPr>
        <w:t>Právoplatné rozhodnutie príslušného stavebného úradu</w:t>
      </w:r>
      <w:r>
        <w:rPr>
          <w:rFonts w:ascii="Arial" w:hAnsi="Arial" w:cs="Arial"/>
          <w:color w:val="000000" w:themeColor="text1"/>
          <w:sz w:val="19"/>
          <w:szCs w:val="19"/>
        </w:rPr>
        <w:t>, príloha Projektová dokumentácia.</w:t>
      </w:r>
    </w:p>
    <w:p w14:paraId="40E2AD6F" w14:textId="77777777" w:rsidR="000F4C28" w:rsidRPr="00D96F1C" w:rsidRDefault="000F4C28" w:rsidP="00D64092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532441D5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jednotlivé aktivity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, resp. čiastkové práce na</w:t>
      </w: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projekt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e</w:t>
      </w: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na seba vecne a logicky nadväzujú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30FE5F4C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jednotlivé aktivity sú uvedené v správnej časovej nadväznosti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299AB510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dĺžka trvania jednotlivých aktivít je realistická (napr. v zmysle stavebno-technologických postupov)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2F20E11C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časové obdobie realizácie projektu je v súlade s ďalšími lehotami vyplývajúcimi z legislatívy SR, relevantných zmluvných vzťahov, resp. relevantnými povoleniami súvisiacimi s realizáciou projektu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(napr. súlad harmonogramu realizácie projektu s lehotami uv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edenými v stavebnom povolení).</w:t>
      </w: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 </w:t>
      </w:r>
    </w:p>
    <w:p w14:paraId="1B68AECA" w14:textId="77777777" w:rsidR="000F4C28" w:rsidRPr="00D96F1C" w:rsidRDefault="000F4C28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priradí príslušnú bodovú hodnotu (6,3,0) v zmysle popisu aplikácie hodnotiaceho kritéria.</w:t>
      </w:r>
    </w:p>
    <w:p w14:paraId="1A063707" w14:textId="77777777" w:rsidR="007C13C3" w:rsidRDefault="000F4C28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p w14:paraId="7B79D17E" w14:textId="77777777" w:rsidR="0086056B" w:rsidRDefault="0086056B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405"/>
        <w:gridCol w:w="4630"/>
        <w:gridCol w:w="1389"/>
        <w:gridCol w:w="1557"/>
        <w:gridCol w:w="4541"/>
      </w:tblGrid>
      <w:tr w:rsidR="004A7540" w:rsidRPr="00D96F1C" w14:paraId="624E3A8F" w14:textId="77777777" w:rsidTr="00E8622F">
        <w:trPr>
          <w:trHeight w:val="397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B66D9B2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BA2C27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3C8746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1E374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33ACCF8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1D638D0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13488EDA" w14:textId="77777777" w:rsidTr="00E8622F">
        <w:trPr>
          <w:trHeight w:val="639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663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376BD">
              <w:rPr>
                <w:rFonts w:ascii="Arial" w:hAnsi="Arial" w:cs="Arial"/>
                <w:color w:val="000000" w:themeColor="text1"/>
                <w:sz w:val="19"/>
                <w:szCs w:val="19"/>
              </w:rPr>
              <w:t>2.3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39696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primeranosti a reálnosti plánovaných hodnôt merateľných ukazovateľov s ohľadom na časové, finančné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a vecné hľadisko</w:t>
            </w:r>
          </w:p>
        </w:tc>
        <w:tc>
          <w:tcPr>
            <w:tcW w:w="4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4D853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 xml:space="preserve">Posudzuje sa primeranosť nastavenia hodnôt merateľných ukazovateľov vzhľadom na rozsah navrhovaných aktivít projektu a časový harmonogram realizácie projektu. Posudzuje sa či hodnoty merateľných ukazovateľov sú  nastavené 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reálne na výšku žiadaného NFP.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CE34" w14:textId="77777777" w:rsidR="00E8622F" w:rsidRPr="00DF6F58" w:rsidRDefault="00E8622F" w:rsidP="00E8622F">
            <w:pPr>
              <w:widowControl w:val="0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lastRenderedPageBreak/>
              <w:t>Bodové kritérium</w:t>
            </w:r>
          </w:p>
          <w:p w14:paraId="0DC289DE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CF7A" w14:textId="77777777" w:rsidR="00E8622F" w:rsidRPr="00DF6F58" w:rsidRDefault="00E8622F" w:rsidP="00E8622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  <w:p w14:paraId="7437869C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024A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Zvolené merateľné ukazovatele komplexne vyjadrujú výsledky navrhovaných aktivít, sú dosiahnuteľné v lehotách stanovených v časovom rámci projektu a ich plánované hodnoty zodpovedajú výške NFP v zmysle princípu „Value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for money“. Prípadné nedostatky nepredstavujú vážne ohrozenie dosiahnutia cieľov projektu.</w:t>
            </w:r>
          </w:p>
        </w:tc>
      </w:tr>
      <w:tr w:rsidR="00E8622F" w:rsidRPr="00D96F1C" w14:paraId="464DFE30" w14:textId="77777777" w:rsidTr="00E8622F">
        <w:trPr>
          <w:trHeight w:val="1559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FCFD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4DCD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8DCA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297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A514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CADA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Minimálne jeden z merateľných ukazovateľov vykazuje závažné nedostatky v nasledovných oblastiach: nereálna plánovaná hodnota z vecného, časového alebo finančného hľadiska. </w:t>
            </w:r>
          </w:p>
        </w:tc>
      </w:tr>
    </w:tbl>
    <w:p w14:paraId="391D4DFB" w14:textId="77777777" w:rsidR="00905F4B" w:rsidRPr="00D96F1C" w:rsidRDefault="00905F4B" w:rsidP="000F3922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 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10.1. Aktivity projektu a očakávané merateľné ukazovatele a 10.2. Prehľad merateľných ukazovateľov projektu ŽoNFP, 9 ŽoNFP Harmonogram realizácie aktivít a prílohy ŽoNFP.</w:t>
      </w:r>
    </w:p>
    <w:p w14:paraId="34456828" w14:textId="77777777" w:rsidR="00905F4B" w:rsidRPr="00D96F1C" w:rsidRDefault="00905F4B" w:rsidP="000F3922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65B9956E" w14:textId="77777777" w:rsidR="00905F4B" w:rsidRPr="003C6DE1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merateľné ukazovatele v plnej miere zachytávajú výsledky aktivít pro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jektu a podstatu cieľa projektu,</w:t>
      </w:r>
    </w:p>
    <w:p w14:paraId="1BA68111" w14:textId="77777777" w:rsidR="00905F4B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vecne dosiahnuteľné realizác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iou navrhovaných aktivít,</w:t>
      </w:r>
    </w:p>
    <w:p w14:paraId="5DB2366D" w14:textId="77777777" w:rsidR="00905F4B" w:rsidRPr="004F0628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časovo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dosiahnuteľné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v rámci plánovaného harmonogramu realizácie aktivít ŽoNFP,</w:t>
      </w:r>
    </w:p>
    <w:p w14:paraId="18DED7DB" w14:textId="77777777" w:rsidR="00905F4B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plánované hodnoty merateľných ukazovateľov sú primerané výške celkových nákladov projektu (t.j. sú v zmysle celkovej výšky nákladov projektu dosiahnuteľné a zároveň dostatočne ambiciózne v zmy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sle princípu „Value for Money“).</w:t>
      </w:r>
    </w:p>
    <w:p w14:paraId="380BA162" w14:textId="77777777" w:rsidR="00905F4B" w:rsidRPr="00D96F1C" w:rsidRDefault="00905F4B" w:rsidP="000F3922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priradí príslušnú bodovú hodnotu (3,0) v zmysle popisu aplikácie hodnotiaceho kritéria.</w:t>
      </w:r>
      <w:r w:rsidR="00F5349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F5349E" w:rsidRPr="00F5349E">
        <w:rPr>
          <w:rFonts w:ascii="Arial" w:hAnsi="Arial" w:cs="Arial"/>
          <w:color w:val="000000" w:themeColor="text1"/>
          <w:sz w:val="19"/>
          <w:szCs w:val="19"/>
        </w:rPr>
        <w:t>V prípade, že žiadateľ neuviedol všetky povinné merateľné ukazovatele, hodnotiteľ priradí bodovú hodnotu (0).</w:t>
      </w:r>
    </w:p>
    <w:p w14:paraId="313B089D" w14:textId="77777777" w:rsidR="002376BD" w:rsidRDefault="00905F4B" w:rsidP="000F3922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2553A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402"/>
        <w:gridCol w:w="4630"/>
        <w:gridCol w:w="1389"/>
        <w:gridCol w:w="1557"/>
        <w:gridCol w:w="4544"/>
      </w:tblGrid>
      <w:tr w:rsidR="004A7540" w:rsidRPr="00D96F1C" w14:paraId="0A6E37AF" w14:textId="77777777" w:rsidTr="00F227C6">
        <w:trPr>
          <w:trHeight w:val="39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F1F7BE8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5E13DD6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0E0A50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AE9B85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910BEB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82FE9B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43CA9B52" w14:textId="77777777" w:rsidTr="00F227C6">
        <w:trPr>
          <w:trHeight w:val="574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5AF0F7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2.4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DB1D01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prioritným oblastiam deinštitucionalizácie</w:t>
            </w:r>
          </w:p>
        </w:tc>
        <w:tc>
          <w:tcPr>
            <w:tcW w:w="4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F49111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 hodnotí zameranie transformačného procesu na prioritné zariadenia – t.j. zariadenia poskytujúce sociálne služby pre deti, mládež a dospelých so zdravotným postihnutím a duševnou poruchou a zariadení sociálnoprávnej ochrany detí a sociálnej kurately.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E33FD" w14:textId="77777777" w:rsidR="00E8622F" w:rsidRPr="00DF6F58" w:rsidRDefault="00E8622F" w:rsidP="00E8622F">
            <w:pPr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63CD193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D6EE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493E6" w14:textId="77777777" w:rsidR="00E8622F" w:rsidRPr="0065550D" w:rsidRDefault="00E8622F" w:rsidP="00D64092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rieši deinštitucionalizáciu prioritných zariadení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DSS 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>d</w:t>
            </w:r>
            <w:r w:rsidR="0065550D">
              <w:rPr>
                <w:rFonts w:ascii="Arial" w:hAnsi="Arial" w:cs="Arial"/>
                <w:color w:val="000000" w:themeColor="text1"/>
                <w:sz w:val="19"/>
                <w:szCs w:val="19"/>
              </w:rPr>
              <w:t>etský domov, krízové stredisko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. </w:t>
            </w:r>
          </w:p>
        </w:tc>
      </w:tr>
      <w:tr w:rsidR="00E8622F" w:rsidRPr="00D96F1C" w14:paraId="14366288" w14:textId="77777777" w:rsidTr="00F227C6">
        <w:trPr>
          <w:trHeight w:val="696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B57E8B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C46799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C72EE6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5F10FC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6ECF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DE2E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rieši deinštitucionalizáciu zariadení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–</w:t>
            </w:r>
            <w:r w:rsidR="00D6409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DSS v kombinácii so zariadením pre seniorov 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>/ špecializovaným zariadením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.</w:t>
            </w:r>
          </w:p>
        </w:tc>
      </w:tr>
      <w:tr w:rsidR="00E8622F" w:rsidRPr="00D96F1C" w14:paraId="245BFC52" w14:textId="77777777" w:rsidTr="00F227C6">
        <w:trPr>
          <w:trHeight w:val="606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AA64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B6D89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5E4E1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A69D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948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F20E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rieši deinštitucionalizáciu iných typov zariadení.</w:t>
            </w:r>
          </w:p>
        </w:tc>
      </w:tr>
    </w:tbl>
    <w:p w14:paraId="77EBABBB" w14:textId="2C52864E" w:rsidR="0037098A" w:rsidRPr="008366E5" w:rsidRDefault="0037098A" w:rsidP="000F3922">
      <w:pPr>
        <w:pStyle w:val="Predvolen"/>
        <w:spacing w:before="120" w:after="120" w:line="288" w:lineRule="auto"/>
        <w:ind w:right="-2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</w:t>
      </w: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t>osudzuje najmä informácie uvedené v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: 7.Popis projektu, </w:t>
      </w:r>
      <w:r w:rsidR="00CB7000" w:rsidRPr="00FF3922">
        <w:rPr>
          <w:rFonts w:ascii="Arial" w:hAnsi="Arial" w:cs="Arial"/>
          <w:color w:val="000000" w:themeColor="text1"/>
          <w:sz w:val="19"/>
          <w:szCs w:val="19"/>
        </w:rPr>
        <w:t>príloha Transformačný plán zariadenia.</w:t>
      </w:r>
    </w:p>
    <w:p w14:paraId="27280BE3" w14:textId="77777777" w:rsidR="008366E5" w:rsidRPr="008366E5" w:rsidRDefault="0037098A" w:rsidP="000F3922">
      <w:pPr>
        <w:pStyle w:val="Predvolen"/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lastRenderedPageBreak/>
        <w:t xml:space="preserve">Hodnotiteľ posudzuje </w:t>
      </w:r>
      <w:r w:rsidR="008366E5" w:rsidRPr="008366E5">
        <w:rPr>
          <w:rFonts w:ascii="Arial" w:hAnsi="Arial" w:cs="Arial"/>
          <w:color w:val="000000" w:themeColor="text1"/>
          <w:sz w:val="19"/>
          <w:szCs w:val="19"/>
        </w:rPr>
        <w:t>zameranie transformačného procesu na prioritné zariadenia – t.j. predmetom projektu je transformácia zariadenia poskytujúceho:</w:t>
      </w:r>
    </w:p>
    <w:p w14:paraId="465CCD1F" w14:textId="77777777" w:rsidR="008366E5" w:rsidRPr="008366E5" w:rsidRDefault="008366E5" w:rsidP="00B910C1">
      <w:pPr>
        <w:pStyle w:val="Predvolen"/>
        <w:numPr>
          <w:ilvl w:val="0"/>
          <w:numId w:val="11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 w:rsidRPr="008366E5">
        <w:rPr>
          <w:rFonts w:ascii="Arial" w:hAnsi="Arial" w:cs="Arial"/>
          <w:color w:val="000000" w:themeColor="text1"/>
          <w:sz w:val="19"/>
          <w:szCs w:val="19"/>
        </w:rPr>
        <w:t xml:space="preserve">sociálne služby pre deti, </w:t>
      </w:r>
    </w:p>
    <w:p w14:paraId="7135E6F1" w14:textId="77777777" w:rsidR="00807677" w:rsidRPr="00FD64DD" w:rsidRDefault="008366E5" w:rsidP="00B910C1">
      <w:pPr>
        <w:pStyle w:val="Predvolen"/>
        <w:numPr>
          <w:ilvl w:val="0"/>
          <w:numId w:val="12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</w:rPr>
        <w:t>sociálnoprávnu</w:t>
      </w:r>
      <w:r w:rsidRPr="008366E5">
        <w:rPr>
          <w:rFonts w:ascii="Arial" w:hAnsi="Arial" w:cs="Arial"/>
          <w:color w:val="000000" w:themeColor="text1"/>
          <w:sz w:val="19"/>
          <w:szCs w:val="19"/>
        </w:rPr>
        <w:t xml:space="preserve"> ochran</w:t>
      </w:r>
      <w:r>
        <w:rPr>
          <w:rFonts w:ascii="Arial" w:hAnsi="Arial" w:cs="Arial"/>
          <w:color w:val="000000" w:themeColor="text1"/>
          <w:sz w:val="19"/>
          <w:szCs w:val="19"/>
        </w:rPr>
        <w:t>u</w:t>
      </w:r>
      <w:r w:rsidRPr="008366E5">
        <w:rPr>
          <w:rFonts w:ascii="Arial" w:hAnsi="Arial" w:cs="Arial"/>
          <w:color w:val="000000" w:themeColor="text1"/>
          <w:sz w:val="19"/>
          <w:szCs w:val="19"/>
        </w:rPr>
        <w:t xml:space="preserve"> detí a sociálnej kurately</w:t>
      </w:r>
      <w:r w:rsidR="002A3A58">
        <w:rPr>
          <w:rFonts w:ascii="Arial" w:hAnsi="Arial" w:cs="Arial"/>
          <w:color w:val="000000" w:themeColor="text1"/>
          <w:sz w:val="19"/>
          <w:szCs w:val="19"/>
        </w:rPr>
        <w:t>,</w:t>
      </w:r>
      <w:r w:rsidR="00FD64DD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 xml:space="preserve"> 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>krízové</w:t>
      </w:r>
      <w:r w:rsidR="00807677" w:rsidRPr="00FD64DD">
        <w:rPr>
          <w:rFonts w:ascii="Arial" w:hAnsi="Arial" w:cs="Arial"/>
          <w:color w:val="000000" w:themeColor="text1"/>
          <w:sz w:val="19"/>
          <w:szCs w:val="19"/>
        </w:rPr>
        <w:t>ho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 xml:space="preserve"> stredisk</w:t>
      </w:r>
      <w:r w:rsidR="00807677" w:rsidRPr="00FD64DD">
        <w:rPr>
          <w:rFonts w:ascii="Arial" w:hAnsi="Arial" w:cs="Arial"/>
          <w:color w:val="000000" w:themeColor="text1"/>
          <w:sz w:val="19"/>
          <w:szCs w:val="19"/>
        </w:rPr>
        <w:t>a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 xml:space="preserve"> pre mládež</w:t>
      </w:r>
      <w:r w:rsidR="00674E40">
        <w:rPr>
          <w:rFonts w:ascii="Arial" w:hAnsi="Arial" w:cs="Arial"/>
          <w:color w:val="000000" w:themeColor="text1"/>
          <w:sz w:val="19"/>
          <w:szCs w:val="19"/>
        </w:rPr>
        <w:t>,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3BE98CBC" w14:textId="77777777" w:rsidR="002A3A58" w:rsidRPr="00195850" w:rsidRDefault="00807677" w:rsidP="00B910C1">
      <w:pPr>
        <w:pStyle w:val="Predvolen"/>
        <w:numPr>
          <w:ilvl w:val="0"/>
          <w:numId w:val="12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</w:rPr>
        <w:t xml:space="preserve">sociálne služby v kombinácii so zariadením pre seniorov a/alebo špecializovaným zariadením (klienti so </w:t>
      </w:r>
      <w:r w:rsidR="002A3A58" w:rsidRPr="008366E5">
        <w:rPr>
          <w:rFonts w:ascii="Arial" w:hAnsi="Arial" w:cs="Arial"/>
          <w:color w:val="000000" w:themeColor="text1"/>
          <w:sz w:val="19"/>
          <w:szCs w:val="19"/>
        </w:rPr>
        <w:t>zdravotným po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stihnutím, </w:t>
      </w:r>
      <w:r w:rsidR="002A3A58" w:rsidRPr="008366E5">
        <w:rPr>
          <w:rFonts w:ascii="Arial" w:hAnsi="Arial" w:cs="Arial"/>
          <w:color w:val="000000" w:themeColor="text1"/>
          <w:sz w:val="19"/>
          <w:szCs w:val="19"/>
        </w:rPr>
        <w:t>duševnou poruchou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 pod.)</w:t>
      </w:r>
      <w:r w:rsidR="00674E40">
        <w:rPr>
          <w:rFonts w:ascii="Arial" w:hAnsi="Arial" w:cs="Arial"/>
          <w:color w:val="000000" w:themeColor="text1"/>
          <w:sz w:val="19"/>
          <w:szCs w:val="19"/>
        </w:rPr>
        <w:t>,</w:t>
      </w:r>
      <w:r w:rsidR="002A3A58" w:rsidRPr="008366E5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09C8D268" w14:textId="77777777" w:rsidR="00195850" w:rsidRPr="00626668" w:rsidRDefault="00195850" w:rsidP="00B910C1">
      <w:pPr>
        <w:pStyle w:val="Predvolen"/>
        <w:numPr>
          <w:ilvl w:val="0"/>
          <w:numId w:val="12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</w:rPr>
        <w:t>ostatné typy zariadení sociálnych služieb, resp. výkonu opatrení</w:t>
      </w:r>
      <w:r w:rsidR="00674E40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783C858B" w14:textId="77777777" w:rsidR="00E95020" w:rsidRPr="004C67FB" w:rsidRDefault="0037098A" w:rsidP="000F3922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</w:t>
      </w:r>
      <w:r w:rsidR="00883CEB"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radí príslušnú bodovú hodnotu (</w:t>
      </w:r>
      <w:r w:rsidR="004C67FB"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9</w:t>
      </w: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="00883CEB"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4</w:t>
      </w: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,0) v zmysle popisu a</w:t>
      </w:r>
      <w:r w:rsidR="00E95020">
        <w:rPr>
          <w:rFonts w:ascii="Arial" w:hAnsi="Arial" w:cs="Arial"/>
          <w:color w:val="000000" w:themeColor="text1"/>
          <w:sz w:val="19"/>
          <w:szCs w:val="19"/>
          <w:lang w:val="sk-SK"/>
        </w:rPr>
        <w:t>plikácie hodnotiaceho kritéria – t.j. priradí (9) bodov ak projekt realizuje zariadenia v označené v kategórií A, (4) body pre zariadenie v kategórií B a (0) bodov pre ostatné typy zariadení.</w:t>
      </w:r>
    </w:p>
    <w:p w14:paraId="44DC1451" w14:textId="77777777" w:rsidR="0065550D" w:rsidRDefault="0037098A" w:rsidP="000F3922">
      <w:pPr>
        <w:spacing w:before="120" w:after="120" w:line="288" w:lineRule="auto"/>
        <w:jc w:val="both"/>
        <w:rPr>
          <w:rFonts w:ascii="Arial" w:eastAsia="Arial Unicode MS" w:hAnsi="Arial" w:cs="Arial"/>
          <w:color w:val="000000" w:themeColor="text1"/>
          <w:sz w:val="19"/>
          <w:szCs w:val="19"/>
        </w:rPr>
      </w:pPr>
      <w:r w:rsidRPr="004C67FB">
        <w:rPr>
          <w:rFonts w:ascii="Arial" w:eastAsia="Arial Unicode MS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3"/>
        <w:gridCol w:w="2907"/>
        <w:gridCol w:w="3261"/>
        <w:gridCol w:w="1386"/>
        <w:gridCol w:w="1557"/>
        <w:gridCol w:w="5278"/>
      </w:tblGrid>
      <w:tr w:rsidR="004A7540" w:rsidRPr="00D96F1C" w14:paraId="4C3DB784" w14:textId="77777777" w:rsidTr="00B910C1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752CD62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9DE67F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A04AF6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689B61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21DB42E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95F752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099D5A6B" w14:textId="77777777" w:rsidTr="00B910C1">
        <w:trPr>
          <w:trHeight w:val="1052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6B61BAA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2.5</w:t>
            </w:r>
          </w:p>
        </w:tc>
        <w:tc>
          <w:tcPr>
            <w:tcW w:w="2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504B5C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Príspevok projektu k znižovaniu inštitucionálneho poskytovania sociálnych služieb / vykonávania opatrení 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67D2F9" w14:textId="77777777" w:rsidR="00E8622F" w:rsidRPr="00D96F1C" w:rsidRDefault="00E8622F" w:rsidP="00D64092">
            <w:pPr>
              <w:spacing w:line="288" w:lineRule="auto"/>
              <w:contextualSpacing/>
              <w:jc w:val="both"/>
              <w:rPr>
                <w:rFonts w:ascii="Arial" w:eastAsia="Times New Roman" w:hAnsi="Arial" w:cs="Arial"/>
                <w:strike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 hodnotí mieru príspevku k znižovaniu inštitucionálneho poskytovania sociálnych služieb / vykonávania opatrení z pohľadu veľkostnej skupiny deinštitucionalizovaného zariadenia.</w:t>
            </w:r>
          </w:p>
        </w:tc>
        <w:tc>
          <w:tcPr>
            <w:tcW w:w="13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59064" w14:textId="77777777" w:rsidR="00E8622F" w:rsidRPr="00DF6F58" w:rsidRDefault="00E8622F" w:rsidP="00D64092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625148EF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D55C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10C7" w14:textId="77777777" w:rsidR="00E8622F" w:rsidRPr="00D96F1C" w:rsidRDefault="00E8622F" w:rsidP="00D64092">
            <w:pPr>
              <w:spacing w:line="288" w:lineRule="auto"/>
              <w:ind w:firstLine="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rieši d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einštitucionalizáciu zariadenia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sociálnych služieb s kapacitou väčšou než 130 klientov. Projekt rieši deinštitucionalizáciu zariadenia sociálnoprávnej ochrany detí a sociálnej kurately s kapacitou väčšou než 60 klientov.</w:t>
            </w:r>
          </w:p>
        </w:tc>
      </w:tr>
      <w:tr w:rsidR="00E8622F" w:rsidRPr="00D96F1C" w14:paraId="553F9A09" w14:textId="77777777" w:rsidTr="00B910C1">
        <w:trPr>
          <w:trHeight w:val="982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4A2703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B7FAC6" w14:textId="77777777" w:rsidR="00E8622F" w:rsidRPr="00D96F1C" w:rsidRDefault="00E8622F" w:rsidP="00D64092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1C3D19" w14:textId="77777777" w:rsidR="00E8622F" w:rsidRPr="00D96F1C" w:rsidRDefault="00E8622F" w:rsidP="00D64092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60A046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A67A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5256" w14:textId="77777777" w:rsidR="00E8622F" w:rsidRPr="00D96F1C" w:rsidRDefault="00E8622F" w:rsidP="00D64092">
            <w:pPr>
              <w:spacing w:line="288" w:lineRule="auto"/>
              <w:ind w:left="56" w:hanging="41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rieši deinštitucionalizáciu zariadenia sociálnych služieb s kapacitou 60 až do 130 klientov. Projekt rieši deinštitucionalizáciu zariadenia sociálnoprávnej ochrany detí a so</w:t>
            </w:r>
            <w:r w:rsidR="00AC2B4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ciálnej kurately s kapacitou od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40 do 60 klientov.</w:t>
            </w:r>
          </w:p>
        </w:tc>
      </w:tr>
      <w:tr w:rsidR="00E8622F" w:rsidRPr="00D96F1C" w14:paraId="08D3A2AD" w14:textId="77777777" w:rsidTr="00B910C1">
        <w:trPr>
          <w:trHeight w:val="695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04054196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B1C3B3" w14:textId="77777777" w:rsidR="00E8622F" w:rsidRPr="00D96F1C" w:rsidRDefault="00E8622F" w:rsidP="00D64092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AD8A50" w14:textId="77777777" w:rsidR="00E8622F" w:rsidRPr="00D96F1C" w:rsidRDefault="00E8622F" w:rsidP="00D64092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9FE233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8EC7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33060" w14:textId="77777777" w:rsidR="00E8622F" w:rsidRPr="00D96F1C" w:rsidRDefault="00E8622F" w:rsidP="00D64092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rieši deinštitucionalizáciu zariadenia s kapacitou menšou než 60 klientov. Projekt rieši deinštitucionalizáciu zariadenia sociálnoprávnej ochrany detí a sociálnej kurately s kapacitou menšou než 40 klientov.</w:t>
            </w:r>
          </w:p>
        </w:tc>
      </w:tr>
    </w:tbl>
    <w:p w14:paraId="3A148B7C" w14:textId="490820FB" w:rsidR="00C80ABF" w:rsidRPr="00B23FC9" w:rsidRDefault="00C80ABF" w:rsidP="009B2273">
      <w:pPr>
        <w:pStyle w:val="Predvolen"/>
        <w:spacing w:before="120" w:after="120" w:line="288" w:lineRule="auto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6F3433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posudzuje najmä informácie uvedené v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6F3433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Pr="006F3433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: 7. Popis </w:t>
      </w:r>
      <w:r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>projektu</w:t>
      </w:r>
      <w:r w:rsidR="009B2273"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>.</w:t>
      </w:r>
    </w:p>
    <w:p w14:paraId="4137D635" w14:textId="77777777" w:rsidR="00AC2B47" w:rsidRPr="00B23FC9" w:rsidRDefault="00C80ABF" w:rsidP="00AC2B47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posudzuje </w:t>
      </w:r>
      <w:r w:rsidR="00AC2B47" w:rsidRPr="00B23FC9">
        <w:rPr>
          <w:rFonts w:ascii="Arial" w:hAnsi="Arial" w:cs="Arial"/>
          <w:color w:val="000000" w:themeColor="text1"/>
          <w:sz w:val="19"/>
          <w:szCs w:val="19"/>
        </w:rPr>
        <w:t xml:space="preserve">mieru príspevku k znižovaniu inštitucionálneho poskytovania sociálnych služieb / vykonávania opatrení z pohľadu veľkostnej skupiny deinštitucionalizovaného zariadenia. </w:t>
      </w:r>
    </w:p>
    <w:p w14:paraId="16219802" w14:textId="77777777" w:rsidR="009B2273" w:rsidRPr="00B23FC9" w:rsidRDefault="007D69B7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priradí príslušnú bodovú hodnotu (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4</w:t>
      </w:r>
      <w:r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2</w:t>
      </w:r>
      <w:r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,0) v zmysle popisu 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aplikácie hodnotiaceho kritéria, pričom vychádza z aktuálnej </w:t>
      </w:r>
      <w:r w:rsidR="002E2FBC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maximálnej prevádzkovej 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kapacity</w:t>
      </w:r>
      <w:r w:rsidR="002E2FBC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dein</w:t>
      </w:r>
      <w:r w:rsidR="005723EE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štitucionalizovaného zariadenia. Maximálnu kapacitu je možné započítať najviac do výšky o 20% vyššej ako je aktuálny počet klientov v zariadení.</w:t>
      </w:r>
    </w:p>
    <w:p w14:paraId="21D135A8" w14:textId="77777777" w:rsidR="0015448F" w:rsidRDefault="00C80ABF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p w14:paraId="720438F5" w14:textId="77777777" w:rsidR="0086056B" w:rsidRDefault="0086056B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</w:p>
    <w:p w14:paraId="270A016C" w14:textId="77777777" w:rsidR="0086056B" w:rsidRDefault="0086056B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397"/>
        <w:gridCol w:w="4054"/>
        <w:gridCol w:w="1390"/>
        <w:gridCol w:w="1557"/>
        <w:gridCol w:w="5133"/>
      </w:tblGrid>
      <w:tr w:rsidR="004A7540" w:rsidRPr="00D96F1C" w14:paraId="2D7B2C04" w14:textId="77777777" w:rsidTr="00B910C1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EA8EE0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7827E0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9EA9FF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EC6B8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E54C31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A8D835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780C0CFD" w14:textId="77777777" w:rsidTr="00E36259">
        <w:trPr>
          <w:trHeight w:val="960"/>
        </w:trPr>
        <w:tc>
          <w:tcPr>
            <w:tcW w:w="603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6939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8C6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prijímateľov sociálnej služby do spoločnosti a na trh práce</w:t>
            </w:r>
          </w:p>
        </w:tc>
        <w:tc>
          <w:tcPr>
            <w:tcW w:w="40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CC9D" w14:textId="77777777" w:rsidR="001325C0" w:rsidRPr="00D96F1C" w:rsidRDefault="001325C0" w:rsidP="0073024F">
            <w:pPr>
              <w:spacing w:line="288" w:lineRule="auto"/>
              <w:ind w:left="106" w:right="156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 hodnotí pozitívny dopad plánovaných aktivít na začlenenie prijímateľov sociálnej služby zariadenia do spoločnosti a prípadne na trh práce.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9FA5" w14:textId="77777777" w:rsidR="001325C0" w:rsidRPr="00DF6F58" w:rsidRDefault="001325C0" w:rsidP="00132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1506331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C5E4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73F4" w14:textId="77777777" w:rsidR="001325C0" w:rsidRPr="00D96F1C" w:rsidRDefault="001325C0" w:rsidP="001325C0">
            <w:pPr>
              <w:spacing w:line="288" w:lineRule="auto"/>
              <w:ind w:left="25" w:hanging="1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popisuje konkrétne aktivity zamerané na začlenenie prijímateľov sociálnej služby /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klienta zariadenia sociálnoprávnej ochrany detí a sociálnej kurately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zariadenia do spoločnosti a prípadne na trh práce a spôsob ich realizácie.</w:t>
            </w:r>
          </w:p>
        </w:tc>
      </w:tr>
      <w:tr w:rsidR="001325C0" w:rsidRPr="00D96F1C" w14:paraId="43F534D0" w14:textId="77777777" w:rsidTr="00E36259">
        <w:trPr>
          <w:trHeight w:val="1205"/>
        </w:trPr>
        <w:tc>
          <w:tcPr>
            <w:tcW w:w="60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B2C57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C4C6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9820" w14:textId="77777777" w:rsidR="001325C0" w:rsidRPr="00D96F1C" w:rsidRDefault="001325C0" w:rsidP="001325C0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F1C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5CE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E76F" w14:textId="77777777" w:rsidR="001325C0" w:rsidRPr="00D96F1C" w:rsidRDefault="001325C0" w:rsidP="001325C0">
            <w:pPr>
              <w:spacing w:line="288" w:lineRule="auto"/>
              <w:ind w:left="25" w:hanging="1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neuvádza aktivity zamerané na začlenenie prijímateľov sociálnej služby 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/klienta zariadenia sociálnoprávnej ochrany detí a sociálnej kurately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zariadenia do spoločnosti a prípadne na trh práce, resp. uvádza ich iba vo všeobecnej deklaratórnej rovine.</w:t>
            </w:r>
          </w:p>
        </w:tc>
      </w:tr>
    </w:tbl>
    <w:p w14:paraId="30F7DED6" w14:textId="2F75E538" w:rsidR="005D6E5B" w:rsidRPr="007C4584" w:rsidRDefault="005D6E5B" w:rsidP="001C5553">
      <w:pPr>
        <w:pStyle w:val="Predvolen"/>
        <w:spacing w:before="120" w:after="120" w:line="288" w:lineRule="auto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posudzuje najmä informácie uvedené v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="00FE09D9">
        <w:rPr>
          <w:rFonts w:ascii="Arial" w:hAnsi="Arial" w:cs="Arial"/>
          <w:color w:val="000000" w:themeColor="text1"/>
          <w:sz w:val="19"/>
          <w:szCs w:val="19"/>
          <w:lang w:val="sk-SK"/>
        </w:rPr>
        <w:t>: 7. Popis projektu</w:t>
      </w:r>
      <w:r w:rsidR="001C5553"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.</w:t>
      </w:r>
    </w:p>
    <w:p w14:paraId="06BAF9C8" w14:textId="7C093B8B" w:rsidR="00B96711" w:rsidRDefault="005D6E5B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posudzuje </w:t>
      </w:r>
      <w:r w:rsidR="007C4584" w:rsidRPr="007C4584">
        <w:rPr>
          <w:rFonts w:ascii="Arial" w:hAnsi="Arial" w:cs="Arial"/>
          <w:color w:val="000000" w:themeColor="text1"/>
          <w:sz w:val="19"/>
          <w:szCs w:val="19"/>
        </w:rPr>
        <w:t>dopad plánovaných aktivít na začlenenie prijímateľov sociálnej služby zariadenia do spoločnosti a prípadne na trh práce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. Kritérium sa hodnotí na základe plánovaných konkrétnych aktivít zameran</w:t>
      </w:r>
      <w:r w:rsidR="0092606B">
        <w:rPr>
          <w:rFonts w:ascii="Arial" w:hAnsi="Arial" w:cs="Arial"/>
          <w:color w:val="000000" w:themeColor="text1"/>
          <w:sz w:val="19"/>
          <w:szCs w:val="19"/>
        </w:rPr>
        <w:t>ých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 xml:space="preserve"> na začleneni</w:t>
      </w:r>
      <w:r w:rsidR="002528A6">
        <w:rPr>
          <w:rFonts w:ascii="Arial" w:hAnsi="Arial" w:cs="Arial"/>
          <w:color w:val="000000" w:themeColor="text1"/>
          <w:sz w:val="19"/>
          <w:szCs w:val="19"/>
        </w:rPr>
        <w:t>e prijímateľov sociálnej služby</w:t>
      </w:r>
      <w:r w:rsidR="00701B9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/</w:t>
      </w:r>
      <w:r w:rsidR="00701B9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471E16" w:rsidRPr="00EE638C">
        <w:rPr>
          <w:rFonts w:ascii="Arial" w:hAnsi="Arial" w:cs="Arial"/>
          <w:color w:val="000000" w:themeColor="text1"/>
          <w:sz w:val="19"/>
          <w:szCs w:val="19"/>
        </w:rPr>
        <w:t xml:space="preserve">klienta zariadenia sociálnoprávnej ochrany detí a sociálnej kurately 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zariadenia do spoločnosti a </w:t>
      </w:r>
      <w:r w:rsidR="009E63BF">
        <w:rPr>
          <w:rFonts w:ascii="Arial" w:hAnsi="Arial" w:cs="Arial"/>
          <w:color w:val="000000" w:themeColor="text1"/>
          <w:sz w:val="19"/>
          <w:szCs w:val="19"/>
        </w:rPr>
        <w:t>v prípad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e</w:t>
      </w:r>
      <w:r w:rsidR="009E63BF">
        <w:rPr>
          <w:rFonts w:ascii="Arial" w:hAnsi="Arial" w:cs="Arial"/>
          <w:color w:val="000000" w:themeColor="text1"/>
          <w:sz w:val="19"/>
          <w:szCs w:val="19"/>
        </w:rPr>
        <w:t xml:space="preserve"> možnosti aj</w:t>
      </w:r>
      <w:r w:rsidR="002B5008">
        <w:rPr>
          <w:rFonts w:ascii="Arial" w:hAnsi="Arial" w:cs="Arial"/>
          <w:color w:val="000000" w:themeColor="text1"/>
          <w:sz w:val="19"/>
          <w:szCs w:val="19"/>
        </w:rPr>
        <w:t xml:space="preserve"> na trh práce. Projek</w:t>
      </w:r>
      <w:r w:rsidR="006645B9">
        <w:rPr>
          <w:rFonts w:ascii="Arial" w:hAnsi="Arial" w:cs="Arial"/>
          <w:color w:val="000000" w:themeColor="text1"/>
          <w:sz w:val="19"/>
          <w:szCs w:val="19"/>
        </w:rPr>
        <w:t>t má uvádzať konkrétne postupy,</w:t>
      </w:r>
      <w:r w:rsidR="002B5008">
        <w:rPr>
          <w:rFonts w:ascii="Arial" w:hAnsi="Arial" w:cs="Arial"/>
          <w:color w:val="000000" w:themeColor="text1"/>
          <w:sz w:val="19"/>
          <w:szCs w:val="19"/>
        </w:rPr>
        <w:t xml:space="preserve"> aktivity </w:t>
      </w:r>
      <w:r w:rsidR="006645B9">
        <w:rPr>
          <w:rFonts w:ascii="Arial" w:hAnsi="Arial" w:cs="Arial"/>
          <w:color w:val="000000" w:themeColor="text1"/>
          <w:sz w:val="19"/>
          <w:szCs w:val="19"/>
        </w:rPr>
        <w:t xml:space="preserve">a 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spôsob ich realizácie</w:t>
      </w:r>
      <w:r w:rsidR="002B5008">
        <w:rPr>
          <w:rFonts w:ascii="Arial" w:hAnsi="Arial" w:cs="Arial"/>
          <w:color w:val="000000" w:themeColor="text1"/>
          <w:sz w:val="19"/>
          <w:szCs w:val="19"/>
        </w:rPr>
        <w:t>, nie len záujem o začlenenie klientov v deklaratórnej rovine.</w:t>
      </w:r>
      <w:r w:rsidR="00B96711">
        <w:rPr>
          <w:rFonts w:ascii="Arial" w:hAnsi="Arial" w:cs="Arial"/>
          <w:color w:val="000000" w:themeColor="text1"/>
          <w:sz w:val="19"/>
          <w:szCs w:val="19"/>
        </w:rPr>
        <w:t xml:space="preserve"> Uvedené podmienky nemusia byť splnené kumulatívne, pre pridelenie maximálního počtu bodov je postačujúce, ak je splnená jedna podmienka, teda dopad plánovaných aktivít na začlenenie prijímateľov sociálnej služby/</w:t>
      </w:r>
      <w:r w:rsidR="00B96711" w:rsidRPr="00EE638C">
        <w:rPr>
          <w:rFonts w:ascii="Arial" w:hAnsi="Arial" w:cs="Arial"/>
          <w:color w:val="000000" w:themeColor="text1"/>
          <w:sz w:val="19"/>
          <w:szCs w:val="19"/>
        </w:rPr>
        <w:t xml:space="preserve">klienta zariadenia sociálnoprávnej ochrany detí a sociálnej kurately </w:t>
      </w:r>
      <w:r w:rsidR="00B96711">
        <w:rPr>
          <w:rFonts w:ascii="Arial" w:hAnsi="Arial" w:cs="Arial"/>
          <w:color w:val="000000" w:themeColor="text1"/>
          <w:sz w:val="19"/>
          <w:szCs w:val="19"/>
        </w:rPr>
        <w:t xml:space="preserve">zariadenia do spoločnosti alebo dopad plánovaných aktivit k začleňovaniu </w:t>
      </w:r>
      <w:r w:rsidR="008E3CF3">
        <w:rPr>
          <w:rFonts w:ascii="Arial" w:hAnsi="Arial" w:cs="Arial"/>
          <w:color w:val="000000" w:themeColor="text1"/>
          <w:sz w:val="19"/>
          <w:szCs w:val="19"/>
        </w:rPr>
        <w:t>prijímateľov sociálnej služby/</w:t>
      </w:r>
      <w:r w:rsidR="008E3CF3" w:rsidRPr="00EE638C">
        <w:rPr>
          <w:rFonts w:ascii="Arial" w:hAnsi="Arial" w:cs="Arial"/>
          <w:color w:val="000000" w:themeColor="text1"/>
          <w:sz w:val="19"/>
          <w:szCs w:val="19"/>
        </w:rPr>
        <w:t xml:space="preserve">klienta zariadenia sociálnoprávnej ochrany detí a sociálnej kurately </w:t>
      </w:r>
      <w:r w:rsidR="008E3CF3">
        <w:rPr>
          <w:rFonts w:ascii="Arial" w:hAnsi="Arial" w:cs="Arial"/>
          <w:color w:val="000000" w:themeColor="text1"/>
          <w:sz w:val="19"/>
          <w:szCs w:val="19"/>
        </w:rPr>
        <w:t xml:space="preserve">zariadenia </w:t>
      </w:r>
      <w:r w:rsidR="00B96711">
        <w:rPr>
          <w:rFonts w:ascii="Arial" w:hAnsi="Arial" w:cs="Arial"/>
          <w:color w:val="000000" w:themeColor="text1"/>
          <w:sz w:val="19"/>
          <w:szCs w:val="19"/>
        </w:rPr>
        <w:t xml:space="preserve">na trh práce. </w:t>
      </w:r>
    </w:p>
    <w:p w14:paraId="39DC872A" w14:textId="4E0D10F2" w:rsidR="001C5553" w:rsidRPr="007C4584" w:rsidRDefault="005D6E5B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priradí príslušnú bodovú hodnotu (</w:t>
      </w:r>
      <w:r w:rsidR="007C4584"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4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,0) v zmysle popisu aplikácie hodnotiaceho kritéria.</w:t>
      </w:r>
    </w:p>
    <w:p w14:paraId="5C3A1605" w14:textId="77777777" w:rsidR="007C13C3" w:rsidRDefault="005D6E5B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90"/>
        <w:gridCol w:w="4637"/>
        <w:gridCol w:w="1391"/>
        <w:gridCol w:w="1557"/>
        <w:gridCol w:w="4548"/>
      </w:tblGrid>
      <w:tr w:rsidR="004A7540" w:rsidRPr="00D96F1C" w14:paraId="3803CC4E" w14:textId="77777777" w:rsidTr="00F227C6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7B947B6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A00D827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D710B23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4C515AE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7DD977E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098A19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3D6660DE" w14:textId="77777777" w:rsidTr="00F227C6">
        <w:trPr>
          <w:trHeight w:val="523"/>
        </w:trPr>
        <w:tc>
          <w:tcPr>
            <w:tcW w:w="603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A37B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2.7</w:t>
            </w:r>
          </w:p>
        </w:tc>
        <w:tc>
          <w:tcPr>
            <w:tcW w:w="23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A962AE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 sociálnych služieb</w:t>
            </w:r>
          </w:p>
        </w:tc>
        <w:tc>
          <w:tcPr>
            <w:tcW w:w="46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B5B24" w14:textId="77777777" w:rsidR="001325C0" w:rsidRPr="00D96F1C" w:rsidRDefault="001325C0" w:rsidP="00E36259">
            <w:pPr>
              <w:spacing w:line="288" w:lineRule="auto"/>
              <w:ind w:left="122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vytvára priestor na podporu práce s rodinou a osobami blízkymi vo vzťahu s klientom.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45B2E" w14:textId="77777777" w:rsidR="001325C0" w:rsidRPr="00DF6F58" w:rsidRDefault="001325C0" w:rsidP="001325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11CACB2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7009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CD14" w14:textId="77777777" w:rsidR="001325C0" w:rsidRPr="00D96F1C" w:rsidRDefault="001325C0" w:rsidP="00E36259">
            <w:pPr>
              <w:spacing w:line="288" w:lineRule="auto"/>
              <w:ind w:left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sz w:val="19"/>
                <w:szCs w:val="19"/>
              </w:rPr>
              <w:t xml:space="preserve">Projekt vytvára priestor na pobytovú a aj ambulantnú formu práce s rodinou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 osobami blízkymi vo vzťahu s klientom</w:t>
            </w:r>
            <w:r w:rsidRPr="00DF6F58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1325C0" w:rsidRPr="00D96F1C" w14:paraId="1A3B507A" w14:textId="77777777" w:rsidTr="00F227C6">
        <w:trPr>
          <w:trHeight w:val="523"/>
        </w:trPr>
        <w:tc>
          <w:tcPr>
            <w:tcW w:w="60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EE01" w14:textId="77777777" w:rsidR="001325C0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D6F89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CA612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BEF6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4892" w14:textId="77777777" w:rsidR="001325C0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DB50" w14:textId="77777777" w:rsidR="001325C0" w:rsidRPr="00F93B3F" w:rsidRDefault="001325C0" w:rsidP="00E36259">
            <w:pPr>
              <w:spacing w:line="288" w:lineRule="auto"/>
              <w:ind w:left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sz w:val="19"/>
                <w:szCs w:val="19"/>
              </w:rPr>
              <w:t>Projekt vytvára priestor na pobytovú alebo ambulantnú prácu s rodinou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a osobami blízkymi vo vzťahu s klientom</w:t>
            </w:r>
            <w:r w:rsidRPr="00DF6F58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1325C0" w:rsidRPr="00D96F1C" w14:paraId="72DF79B7" w14:textId="77777777" w:rsidTr="00F227C6">
        <w:trPr>
          <w:trHeight w:val="767"/>
        </w:trPr>
        <w:tc>
          <w:tcPr>
            <w:tcW w:w="60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0593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61CD8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161732" w14:textId="77777777" w:rsidR="001325C0" w:rsidRPr="00D96F1C" w:rsidRDefault="001325C0" w:rsidP="001325C0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84B5A0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9A82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C4FD6" w14:textId="77777777" w:rsidR="001325C0" w:rsidRPr="00D96F1C" w:rsidRDefault="001325C0" w:rsidP="00E36259">
            <w:pPr>
              <w:spacing w:line="288" w:lineRule="auto"/>
              <w:ind w:left="25" w:hanging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sz w:val="19"/>
                <w:szCs w:val="19"/>
              </w:rPr>
              <w:t xml:space="preserve">Projekt nevytvára priestor na prácu s rodinou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 osobami blízkymi vo vzťahu s klientom</w:t>
            </w:r>
            <w:r w:rsidRPr="00DF6F58">
              <w:rPr>
                <w:rFonts w:ascii="Arial" w:hAnsi="Arial" w:cs="Arial"/>
                <w:sz w:val="19"/>
                <w:szCs w:val="19"/>
              </w:rPr>
              <w:t xml:space="preserve">. </w:t>
            </w:r>
          </w:p>
        </w:tc>
      </w:tr>
    </w:tbl>
    <w:p w14:paraId="024D4B6F" w14:textId="58E7521C" w:rsidR="00FE47F3" w:rsidRPr="007C4584" w:rsidRDefault="00FE47F3" w:rsidP="00FE47F3">
      <w:pPr>
        <w:pStyle w:val="Predvolen"/>
        <w:spacing w:before="120" w:after="120" w:line="288" w:lineRule="auto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lastRenderedPageBreak/>
        <w:t>Hodnotiteľ posudzuje najmä informácie uvedené v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: 7. Popis projektu.</w:t>
      </w:r>
    </w:p>
    <w:p w14:paraId="6A538ECE" w14:textId="77777777" w:rsidR="00FE47F3" w:rsidRPr="00E149CA" w:rsidRDefault="00FE47F3" w:rsidP="00FE47F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posudzuje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akou formou projekt priamo vytvára podmienky podporujúce kontakt medzi klientom zariadenia a rodinou, resp. s blízkymi osobami. </w:t>
      </w:r>
      <w:r w:rsidR="0024186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Súčasťou vytvárania priestorových podmienok má byť aj popis plánovaných aktivít cielene smerovaných pre prácu s </w:t>
      </w:r>
      <w:r w:rsidR="00241861" w:rsidRPr="00DF6F58">
        <w:rPr>
          <w:rFonts w:ascii="Arial" w:hAnsi="Arial" w:cs="Arial"/>
          <w:sz w:val="19"/>
          <w:szCs w:val="19"/>
        </w:rPr>
        <w:t xml:space="preserve">rodinou </w:t>
      </w:r>
      <w:r w:rsidR="00241861" w:rsidRPr="00DF6F58">
        <w:rPr>
          <w:rFonts w:ascii="Arial" w:hAnsi="Arial" w:cs="Arial"/>
          <w:color w:val="000000" w:themeColor="text1"/>
          <w:sz w:val="19"/>
          <w:szCs w:val="19"/>
        </w:rPr>
        <w:t>a osobami blízkymi vo vzťahu s</w:t>
      </w:r>
      <w:r w:rsidR="00241861">
        <w:rPr>
          <w:rFonts w:ascii="Arial" w:hAnsi="Arial" w:cs="Arial"/>
          <w:color w:val="000000" w:themeColor="text1"/>
          <w:sz w:val="19"/>
          <w:szCs w:val="19"/>
        </w:rPr>
        <w:t> </w:t>
      </w:r>
      <w:r w:rsidR="00241861" w:rsidRPr="00DF6F58">
        <w:rPr>
          <w:rFonts w:ascii="Arial" w:hAnsi="Arial" w:cs="Arial"/>
          <w:color w:val="000000" w:themeColor="text1"/>
          <w:sz w:val="19"/>
          <w:szCs w:val="19"/>
        </w:rPr>
        <w:t>klientom</w:t>
      </w:r>
      <w:r w:rsidR="00241861">
        <w:rPr>
          <w:rFonts w:ascii="Arial" w:hAnsi="Arial" w:cs="Arial"/>
          <w:color w:val="000000" w:themeColor="text1"/>
          <w:sz w:val="19"/>
          <w:szCs w:val="19"/>
        </w:rPr>
        <w:t>.</w:t>
      </w:r>
      <w:r w:rsidR="00E149CA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>
        <w:rPr>
          <w:rFonts w:ascii="Arial" w:hAnsi="Arial" w:cs="Arial"/>
          <w:color w:val="000000" w:themeColor="text1"/>
          <w:sz w:val="19"/>
          <w:szCs w:val="19"/>
        </w:rPr>
        <w:t>Projekt má uvádzať konkrétne postupy, aktivity a spôsob ich realizácie, nie len záujem o začlenenie klientov v deklaratórnej rovine.</w:t>
      </w:r>
    </w:p>
    <w:p w14:paraId="229A587F" w14:textId="77777777" w:rsidR="00FE47F3" w:rsidRPr="007C4584" w:rsidRDefault="00FE47F3" w:rsidP="00FE47F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priradí príslušnú bodovú hodnotu (4,</w:t>
      </w:r>
      <w:r w:rsidR="00D929EF">
        <w:rPr>
          <w:rFonts w:ascii="Arial" w:hAnsi="Arial" w:cs="Arial"/>
          <w:color w:val="000000" w:themeColor="text1"/>
          <w:sz w:val="19"/>
          <w:szCs w:val="19"/>
          <w:lang w:val="sk-SK"/>
        </w:rPr>
        <w:t>2,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0) v zmysle popisu aplikácie hodnotiaceho kritéria.</w:t>
      </w:r>
    </w:p>
    <w:p w14:paraId="1641BA95" w14:textId="77777777" w:rsidR="007940D0" w:rsidRDefault="00FE47F3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4"/>
        <w:gridCol w:w="2379"/>
        <w:gridCol w:w="4601"/>
        <w:gridCol w:w="1387"/>
        <w:gridCol w:w="1557"/>
        <w:gridCol w:w="4518"/>
      </w:tblGrid>
      <w:tr w:rsidR="007940D0" w:rsidRPr="00D96F1C" w14:paraId="688AE5AA" w14:textId="77777777" w:rsidTr="00F227C6">
        <w:trPr>
          <w:trHeight w:val="397"/>
        </w:trPr>
        <w:tc>
          <w:tcPr>
            <w:tcW w:w="684" w:type="dxa"/>
            <w:hideMark/>
          </w:tcPr>
          <w:p w14:paraId="1C64E0EA" w14:textId="77777777" w:rsidR="007940D0" w:rsidRPr="00D96F1C" w:rsidRDefault="007940D0" w:rsidP="0014117A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79" w:type="dxa"/>
            <w:hideMark/>
          </w:tcPr>
          <w:p w14:paraId="65152D66" w14:textId="77777777" w:rsidR="007940D0" w:rsidRPr="00D96F1C" w:rsidRDefault="007940D0" w:rsidP="0014117A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01" w:type="dxa"/>
            <w:hideMark/>
          </w:tcPr>
          <w:p w14:paraId="787B8B53" w14:textId="77777777" w:rsidR="007940D0" w:rsidRPr="00D96F1C" w:rsidRDefault="007940D0" w:rsidP="0014117A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7" w:type="dxa"/>
            <w:hideMark/>
          </w:tcPr>
          <w:p w14:paraId="369CF739" w14:textId="77777777" w:rsidR="007940D0" w:rsidRPr="00D96F1C" w:rsidRDefault="007940D0" w:rsidP="0014117A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hideMark/>
          </w:tcPr>
          <w:p w14:paraId="3EC51A27" w14:textId="77777777" w:rsidR="007940D0" w:rsidRPr="00D96F1C" w:rsidRDefault="007940D0" w:rsidP="0014117A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18" w:type="dxa"/>
            <w:hideMark/>
          </w:tcPr>
          <w:p w14:paraId="2A8918D8" w14:textId="77777777" w:rsidR="007940D0" w:rsidRPr="00D96F1C" w:rsidRDefault="007940D0" w:rsidP="0014117A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F93B3F" w14:paraId="794C59CD" w14:textId="77777777" w:rsidTr="00F227C6">
        <w:trPr>
          <w:trHeight w:val="1227"/>
        </w:trPr>
        <w:tc>
          <w:tcPr>
            <w:tcW w:w="68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14:paraId="3399AABD" w14:textId="77777777" w:rsidR="001325C0" w:rsidRPr="00F93B3F" w:rsidRDefault="001325C0" w:rsidP="001325C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2.8</w:t>
            </w:r>
          </w:p>
        </w:tc>
        <w:tc>
          <w:tcPr>
            <w:tcW w:w="23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7D16E" w14:textId="77777777" w:rsidR="001325C0" w:rsidRPr="00F93B3F" w:rsidRDefault="001325C0" w:rsidP="00E3625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Umiestnenie zariadenia v objektoch NKP</w:t>
            </w:r>
          </w:p>
        </w:tc>
        <w:tc>
          <w:tcPr>
            <w:tcW w:w="46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A2859" w14:textId="77777777" w:rsidR="001325C0" w:rsidRPr="00F93B3F" w:rsidRDefault="001325C0" w:rsidP="00E36259">
            <w:pPr>
              <w:spacing w:line="288" w:lineRule="auto"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Kritérium hodnotí, či sa existujúce zariadenie nachádza v objektoch, v ktorých nie je možné zabezpečiť podmienky pre osoby s obmedzenou schopnosťou pohybu a orientácie (napr. nehnuteľné národné kultúrne pamiatky) </w:t>
            </w:r>
          </w:p>
        </w:tc>
        <w:tc>
          <w:tcPr>
            <w:tcW w:w="13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AD1CC" w14:textId="77777777" w:rsidR="001325C0" w:rsidRPr="00F93B3F" w:rsidRDefault="001325C0" w:rsidP="00E3625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556D" w14:textId="77777777" w:rsidR="001325C0" w:rsidRPr="00F93B3F" w:rsidRDefault="001325C0" w:rsidP="00E3625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1A07" w14:textId="77777777" w:rsidR="001325C0" w:rsidRPr="00F93B3F" w:rsidRDefault="001325C0" w:rsidP="00E36259">
            <w:pPr>
              <w:spacing w:line="288" w:lineRule="auto"/>
              <w:ind w:left="25" w:hanging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Realizáciou projektu dôjde </w:t>
            </w:r>
            <w:r w:rsidR="00166C4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k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opusteniu objektov, v ktorých sú legislatívno-technické prekážky pre zabezpečenie bezbariérových podmienok pre osoby s obmedzenou schopnosťou pohybu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orientácie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. </w:t>
            </w:r>
          </w:p>
        </w:tc>
      </w:tr>
      <w:tr w:rsidR="001325C0" w:rsidRPr="00F93B3F" w14:paraId="15F2031F" w14:textId="77777777" w:rsidTr="00F227C6">
        <w:trPr>
          <w:trHeight w:val="318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16D2" w14:textId="77777777" w:rsidR="001325C0" w:rsidRDefault="001325C0" w:rsidP="001325C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E27D0" w14:textId="77777777" w:rsidR="001325C0" w:rsidRPr="00F93B3F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A593E" w14:textId="77777777" w:rsidR="001325C0" w:rsidRPr="00F93B3F" w:rsidRDefault="001325C0" w:rsidP="00F8322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E5626" w14:textId="77777777" w:rsidR="001325C0" w:rsidRPr="00F93B3F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B33E" w14:textId="77777777" w:rsidR="001325C0" w:rsidRPr="00F93B3F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1749" w14:textId="77777777" w:rsidR="001325C0" w:rsidRPr="00F93B3F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R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ealizáciou projektu nedôjde k opusteniu objektov, v ktorých sú legislatívno-technické prekážky pre zabezpečenie bezbariérových podmienok pre osoby s obmedzenou schopnosťou pohybu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orientácie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. </w:t>
            </w:r>
          </w:p>
        </w:tc>
      </w:tr>
    </w:tbl>
    <w:p w14:paraId="006E6733" w14:textId="3D45E1ED" w:rsidR="00E02BE7" w:rsidRPr="009E07FE" w:rsidRDefault="00E02BE7" w:rsidP="00E02BE7">
      <w:pPr>
        <w:pStyle w:val="predvolen0"/>
        <w:spacing w:before="120" w:beforeAutospacing="0" w:after="120" w:afterAutospacing="0" w:line="288" w:lineRule="auto"/>
        <w:jc w:val="both"/>
        <w:rPr>
          <w:color w:val="000000" w:themeColor="text1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</w:t>
      </w:r>
      <w:r w:rsidR="005408C5">
        <w:rPr>
          <w:rFonts w:ascii="Arial" w:hAnsi="Arial" w:cs="Arial"/>
          <w:color w:val="000000" w:themeColor="text1"/>
          <w:sz w:val="19"/>
          <w:szCs w:val="19"/>
        </w:rPr>
        <w:t> </w:t>
      </w:r>
      <w:r w:rsidRPr="009E07FE">
        <w:rPr>
          <w:rFonts w:ascii="Arial" w:hAnsi="Arial" w:cs="Arial"/>
          <w:color w:val="000000" w:themeColor="text1"/>
          <w:sz w:val="19"/>
          <w:szCs w:val="19"/>
        </w:rPr>
        <w:t>častiach</w:t>
      </w:r>
      <w:r w:rsidR="005408C5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Pr="009E07FE">
        <w:rPr>
          <w:rFonts w:ascii="Arial" w:hAnsi="Arial" w:cs="Arial"/>
          <w:color w:val="000000" w:themeColor="text1"/>
          <w:sz w:val="19"/>
          <w:szCs w:val="19"/>
        </w:rPr>
        <w:t xml:space="preserve">: 7. Popis projektu </w:t>
      </w:r>
      <w:r w:rsidR="00FE09D9">
        <w:rPr>
          <w:rFonts w:ascii="Arial" w:hAnsi="Arial" w:cs="Arial"/>
          <w:color w:val="000000" w:themeColor="text1"/>
          <w:sz w:val="19"/>
          <w:szCs w:val="19"/>
        </w:rPr>
        <w:t>a </w:t>
      </w:r>
      <w:r w:rsidR="00FE09D9" w:rsidRPr="003F21A4">
        <w:rPr>
          <w:rFonts w:ascii="Arial" w:hAnsi="Arial" w:cs="Arial"/>
          <w:color w:val="000000" w:themeColor="text1"/>
          <w:sz w:val="19"/>
          <w:szCs w:val="19"/>
        </w:rPr>
        <w:t>príloha</w:t>
      </w:r>
      <w:r w:rsidR="009E07FE" w:rsidRPr="003F21A4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FF3922" w:rsidRPr="003F21A4">
        <w:rPr>
          <w:rFonts w:ascii="Arial" w:hAnsi="Arial" w:cs="Arial"/>
          <w:color w:val="000000" w:themeColor="text1"/>
          <w:sz w:val="19"/>
          <w:szCs w:val="19"/>
        </w:rPr>
        <w:t xml:space="preserve">Doklad preukazujúci majetkovo-právne vzťahy </w:t>
      </w:r>
      <w:r w:rsidR="00FF3922" w:rsidRPr="00B46DAD">
        <w:rPr>
          <w:rFonts w:ascii="Arial" w:hAnsi="Arial" w:cs="Arial"/>
          <w:color w:val="000000" w:themeColor="text1"/>
          <w:sz w:val="19"/>
          <w:szCs w:val="19"/>
        </w:rPr>
        <w:t>a povolenia na realizáciu aktivít projektu vo vzťahu k realizácii aktivít projektu</w:t>
      </w:r>
      <w:r w:rsidR="005408C5" w:rsidRPr="00B46DAD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2679C614" w14:textId="098863E6" w:rsidR="00E02BE7" w:rsidRPr="009E07FE" w:rsidRDefault="00E02BE7" w:rsidP="00E02BE7">
      <w:pPr>
        <w:pStyle w:val="predvolen0"/>
        <w:spacing w:before="120" w:beforeAutospacing="0" w:after="120" w:afterAutospacing="0" w:line="288" w:lineRule="auto"/>
        <w:jc w:val="both"/>
        <w:rPr>
          <w:color w:val="000000" w:themeColor="text1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CD1534">
        <w:rPr>
          <w:rFonts w:ascii="Arial" w:hAnsi="Arial" w:cs="Arial"/>
          <w:color w:val="000000" w:themeColor="text1"/>
          <w:sz w:val="19"/>
          <w:szCs w:val="19"/>
          <w:lang w:val="cs-CZ"/>
        </w:rPr>
        <w:t xml:space="preserve">posúdí, či realizáciou projektu </w:t>
      </w:r>
      <w:r w:rsidR="00CD1534" w:rsidRPr="00EE638C">
        <w:rPr>
          <w:rFonts w:ascii="Arial" w:eastAsia="Helvetica" w:hAnsi="Arial" w:cs="Arial"/>
          <w:color w:val="000000" w:themeColor="text1"/>
          <w:sz w:val="19"/>
          <w:szCs w:val="19"/>
        </w:rPr>
        <w:t xml:space="preserve">dôjde </w:t>
      </w:r>
      <w:r w:rsidR="00327135">
        <w:rPr>
          <w:rFonts w:ascii="Arial" w:eastAsia="Helvetica" w:hAnsi="Arial" w:cs="Arial"/>
          <w:color w:val="000000" w:themeColor="text1"/>
          <w:sz w:val="19"/>
          <w:szCs w:val="19"/>
        </w:rPr>
        <w:t>k</w:t>
      </w:r>
      <w:r w:rsidR="00CD1534" w:rsidRPr="00EE638C">
        <w:rPr>
          <w:rFonts w:ascii="Arial" w:eastAsia="Helvetica" w:hAnsi="Arial" w:cs="Arial"/>
          <w:color w:val="000000" w:themeColor="text1"/>
          <w:sz w:val="19"/>
          <w:szCs w:val="19"/>
        </w:rPr>
        <w:t xml:space="preserve"> opusteniu objektov, v ktorých sú legislatívno-technické prekážky pre zabezpečenie bezbariérových podmienok pre osoby s obmedzenou schopnosťou pohybu a</w:t>
      </w:r>
      <w:r w:rsidR="00327135">
        <w:rPr>
          <w:rFonts w:ascii="Arial" w:eastAsia="Helvetica" w:hAnsi="Arial" w:cs="Arial"/>
          <w:color w:val="000000" w:themeColor="text1"/>
          <w:sz w:val="19"/>
          <w:szCs w:val="19"/>
        </w:rPr>
        <w:t> </w:t>
      </w:r>
      <w:r w:rsidR="00CD1534" w:rsidRPr="00EE638C">
        <w:rPr>
          <w:rFonts w:ascii="Arial" w:eastAsia="Helvetica" w:hAnsi="Arial" w:cs="Arial"/>
          <w:color w:val="000000" w:themeColor="text1"/>
          <w:sz w:val="19"/>
          <w:szCs w:val="19"/>
        </w:rPr>
        <w:t>orientácie</w:t>
      </w:r>
      <w:r w:rsidR="00327135">
        <w:rPr>
          <w:rFonts w:ascii="Arial" w:eastAsia="Helvetica" w:hAnsi="Arial" w:cs="Arial"/>
          <w:color w:val="000000" w:themeColor="text1"/>
          <w:sz w:val="19"/>
          <w:szCs w:val="19"/>
        </w:rPr>
        <w:t xml:space="preserve"> - </w:t>
      </w:r>
      <w:r w:rsidR="00327135">
        <w:rPr>
          <w:rFonts w:ascii="Arial" w:hAnsi="Arial" w:cs="Arial"/>
          <w:color w:val="000000" w:themeColor="text1"/>
          <w:sz w:val="19"/>
          <w:szCs w:val="19"/>
        </w:rPr>
        <w:t>napr. v prípade nehnuteľných národných kultúrnych pamiat</w:t>
      </w:r>
      <w:r w:rsidR="00B52499">
        <w:rPr>
          <w:rFonts w:ascii="Arial" w:hAnsi="Arial" w:cs="Arial"/>
          <w:color w:val="000000" w:themeColor="text1"/>
          <w:sz w:val="19"/>
          <w:szCs w:val="19"/>
        </w:rPr>
        <w:t>o</w:t>
      </w:r>
      <w:r w:rsidR="00327135">
        <w:rPr>
          <w:rFonts w:ascii="Arial" w:hAnsi="Arial" w:cs="Arial"/>
          <w:color w:val="000000" w:themeColor="text1"/>
          <w:sz w:val="19"/>
          <w:szCs w:val="19"/>
        </w:rPr>
        <w:t>k</w:t>
      </w:r>
      <w:r w:rsidR="00D46D3E">
        <w:rPr>
          <w:rFonts w:ascii="Arial" w:hAnsi="Arial" w:cs="Arial"/>
          <w:color w:val="000000" w:themeColor="text1"/>
          <w:sz w:val="19"/>
          <w:szCs w:val="19"/>
        </w:rPr>
        <w:t>,</w:t>
      </w:r>
      <w:r w:rsidR="00327135">
        <w:rPr>
          <w:rFonts w:ascii="Arial" w:hAnsi="Arial" w:cs="Arial"/>
          <w:color w:val="000000" w:themeColor="text1"/>
          <w:sz w:val="19"/>
          <w:szCs w:val="19"/>
        </w:rPr>
        <w:t xml:space="preserve"> kde pamiatková ochrana objektov neumožňuje realizovať požadované stavebnotechnické opatrenia.</w:t>
      </w:r>
    </w:p>
    <w:p w14:paraId="28B0A9BC" w14:textId="77777777" w:rsidR="00E02BE7" w:rsidRPr="009E07FE" w:rsidRDefault="00E02BE7" w:rsidP="00E02BE7">
      <w:pPr>
        <w:pStyle w:val="predvolen0"/>
        <w:spacing w:before="120" w:beforeAutospacing="0" w:after="120" w:afterAutospacing="0" w:line="288" w:lineRule="auto"/>
        <w:jc w:val="both"/>
        <w:rPr>
          <w:color w:val="000000" w:themeColor="text1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>Hodnotiteľ priradí príslušnú bodovú hodnotu (2/0) v zmysle popisu aplikácie hodnotiaceho kritéria.</w:t>
      </w:r>
    </w:p>
    <w:p w14:paraId="1C6C66AE" w14:textId="77777777" w:rsidR="00B52499" w:rsidRDefault="00E02BE7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p w14:paraId="05ABE716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2ECCE5DC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059B0739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2770CCD2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2D6E4B7A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4"/>
        <w:gridCol w:w="14398"/>
      </w:tblGrid>
      <w:tr w:rsidR="006B000A" w:rsidRPr="00D96F1C" w14:paraId="2F9ABF3B" w14:textId="77777777" w:rsidTr="00E36259">
        <w:trPr>
          <w:trHeight w:val="52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98FE42A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3.</w:t>
            </w:r>
          </w:p>
        </w:tc>
        <w:tc>
          <w:tcPr>
            <w:tcW w:w="1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030EA56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</w:tr>
    </w:tbl>
    <w:p w14:paraId="5EA71A0A" w14:textId="77777777" w:rsidR="00BE2F8F" w:rsidRDefault="00BE2F8F" w:rsidP="00B46DAD">
      <w:pPr>
        <w:spacing w:after="0"/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2"/>
        <w:gridCol w:w="1916"/>
        <w:gridCol w:w="3119"/>
        <w:gridCol w:w="1385"/>
        <w:gridCol w:w="1557"/>
        <w:gridCol w:w="6413"/>
      </w:tblGrid>
      <w:tr w:rsidR="00D60222" w:rsidRPr="00D96F1C" w14:paraId="199D743B" w14:textId="77777777" w:rsidTr="00E36259">
        <w:trPr>
          <w:trHeight w:val="397"/>
          <w:tblHeader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9EE925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62FF6B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ED7095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04CD4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43419C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38AEFB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5F86D1B6" w14:textId="77777777" w:rsidTr="00E36259">
        <w:trPr>
          <w:trHeight w:val="51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0B2E2" w14:textId="77777777" w:rsidR="001325C0" w:rsidRPr="00D96F1C" w:rsidRDefault="001325C0" w:rsidP="00B46DAD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3.1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59D5" w14:textId="77777777" w:rsidR="001325C0" w:rsidRPr="00D96F1C" w:rsidRDefault="001325C0" w:rsidP="00B46DAD">
            <w:pPr>
              <w:spacing w:line="288" w:lineRule="auto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023E" w14:textId="77777777" w:rsidR="001325C0" w:rsidRDefault="001325C0" w:rsidP="00B46DAD">
            <w:pPr>
              <w:spacing w:line="288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F706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zostavenie realizačného tímu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s dostatočnými administratívnymi kapacitami na riadenie projektu </w:t>
            </w:r>
            <w:r w:rsidRPr="00EF7063">
              <w:rPr>
                <w:rFonts w:ascii="Arial" w:hAnsi="Arial" w:cs="Arial"/>
                <w:color w:val="000000" w:themeColor="text1"/>
                <w:sz w:val="19"/>
                <w:szCs w:val="19"/>
              </w:rPr>
              <w:t>(projektový manažment, monitorovanie, financovanie, publicita, dodržiavanie ustanovení zmluvy o NFP) a odborná kapacita pre realizáciu aktivít projektu (vrátane rozdelenia kompetencií, definovania potrebných odborných znalostí, vzdelania atď.).</w:t>
            </w:r>
          </w:p>
          <w:p w14:paraId="276CD167" w14:textId="77777777" w:rsidR="001325C0" w:rsidRPr="00EF7063" w:rsidRDefault="001325C0" w:rsidP="00B46DAD">
            <w:pPr>
              <w:spacing w:line="288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14:paraId="14AA1DD5" w14:textId="77777777" w:rsidR="001325C0" w:rsidRPr="00D96F1C" w:rsidRDefault="001325C0" w:rsidP="00B46DAD">
            <w:pPr>
              <w:spacing w:line="288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F7063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Administratívne a odborné kapacity môžu byť zabezpečené buď z interných alebo externých zdrojov.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3DCF" w14:textId="77777777" w:rsidR="001325C0" w:rsidRPr="00DF6F58" w:rsidRDefault="001325C0" w:rsidP="00B46DAD">
            <w:pPr>
              <w:widowControl w:val="0"/>
              <w:spacing w:line="288" w:lineRule="auto"/>
              <w:contextualSpacing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Bodové kritérium</w:t>
            </w:r>
          </w:p>
          <w:p w14:paraId="111B0857" w14:textId="77777777" w:rsidR="001325C0" w:rsidRPr="00D96F1C" w:rsidRDefault="001325C0" w:rsidP="00B46DAD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B8C9" w14:textId="77777777" w:rsidR="001325C0" w:rsidRPr="00D96F1C" w:rsidRDefault="001325C0" w:rsidP="00B46DAD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E64A" w14:textId="77777777" w:rsidR="001325C0" w:rsidRPr="00DF6F58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Administratívne a odborné kapacity žiadateľa sú dostatočné z hľadiska ich počtu, odborných znalostí a skúseností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J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ednotlivé kompetencie v rámci projektového tímu sú zadefinované komplexne a vytvárajú predpoklad pre správne riadenie a implementáciu projektu. </w:t>
            </w:r>
          </w:p>
          <w:p w14:paraId="6F6B749B" w14:textId="77777777" w:rsidR="001325C0" w:rsidRPr="00DF6F58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Žiadateľ má zabezpečené, resp. deklaruje zabezpečenie riadenia projektu:</w:t>
            </w:r>
          </w:p>
          <w:p w14:paraId="08654257" w14:textId="77777777" w:rsidR="001325C0" w:rsidRPr="00DF6F58" w:rsidRDefault="001325C0" w:rsidP="00B46DAD">
            <w:pPr>
              <w:numPr>
                <w:ilvl w:val="0"/>
                <w:numId w:val="2"/>
              </w:numPr>
              <w:spacing w:line="288" w:lineRule="auto"/>
              <w:ind w:left="308" w:hanging="283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externými kapacitami so skúsenosťami v oblasti riadenia obdobných/porovnateľných projektov, alebo </w:t>
            </w:r>
          </w:p>
          <w:p w14:paraId="2FAEC9F7" w14:textId="77777777" w:rsidR="001325C0" w:rsidRPr="00D96F1C" w:rsidRDefault="001325C0" w:rsidP="00B46DAD">
            <w:pPr>
              <w:numPr>
                <w:ilvl w:val="0"/>
                <w:numId w:val="2"/>
              </w:numPr>
              <w:spacing w:line="288" w:lineRule="auto"/>
              <w:ind w:left="308" w:hanging="283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internými kapacitami primeranými rozsahu projektu, ktoré majú skúsenosti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v oblasti riadenia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obdobn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ých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/porovnateľn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ých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 projekt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ov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.</w:t>
            </w:r>
          </w:p>
        </w:tc>
      </w:tr>
      <w:tr w:rsidR="001325C0" w:rsidRPr="00D96F1C" w14:paraId="0224D5B0" w14:textId="77777777" w:rsidTr="00E36259">
        <w:trPr>
          <w:trHeight w:val="495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09CF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2A1B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3AD4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BBDE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2038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E5BF" w14:textId="77777777" w:rsidR="001325C0" w:rsidRPr="00D96F1C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Administratívne a odborné kapacity žiadateľa sú dostatočné z hľadiska ich počtu, odborných znalostí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skúseností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 riadením porovnateľných projektov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. Žiadateľ má zabezpečené, resp. deklaruje zabezpečenie riadenia projektu internými alebo externými kapacitami, avšak v niektorej z oblastí ako napr. počet administratívnych a odborných kapacít, zadefinovanie jednotlivých kompetencií v rámci projektového tímu a pod. sa objavujú nedostatky, ktoré však nemajú rozhodujúci vplyv na správne riadenie a implementáciu projektu. </w:t>
            </w:r>
          </w:p>
        </w:tc>
      </w:tr>
      <w:tr w:rsidR="001325C0" w:rsidRPr="00D96F1C" w14:paraId="2A3B5044" w14:textId="77777777" w:rsidTr="00E36259">
        <w:trPr>
          <w:trHeight w:val="42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679CF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CEE0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153A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75892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8E51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97285" w14:textId="77777777" w:rsidR="001325C0" w:rsidRPr="00D96F1C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Administratívne a odborné  kapacity žiadateľa (zabezpečené buď interne alebo externe) sú nedostatočné v minimálne jednom z nasledovných hľadísk: počet, odborné znalosti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skúsenosti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 riadením porovnateľných projektov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, nekompletný projektový tím. Nedostatky administratívnych kapacít vytvárajú ohrozenie pre správne riadenie a implementáciu projektu.</w:t>
            </w:r>
          </w:p>
        </w:tc>
      </w:tr>
    </w:tbl>
    <w:p w14:paraId="408307CF" w14:textId="77777777" w:rsidR="0065550D" w:rsidRPr="003C6DE1" w:rsidRDefault="0065550D" w:rsidP="00E36259">
      <w:pPr>
        <w:spacing w:after="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8246E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8246E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7.3 Situácia po realizácii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projektu a udržateľnosť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projektu, 7.4 Administratívna a prevádzková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kapacita žiadateľ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a.</w:t>
      </w:r>
    </w:p>
    <w:p w14:paraId="7DCF787F" w14:textId="77777777" w:rsidR="0065550D" w:rsidRPr="003C6DE1" w:rsidRDefault="0065550D" w:rsidP="00E3625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lastRenderedPageBreak/>
        <w:t>Hodnotiteľ posudzuje najmä plnenie nasledovných oblastí:</w:t>
      </w:r>
    </w:p>
    <w:p w14:paraId="1B4E9A59" w14:textId="77777777" w:rsidR="0065550D" w:rsidRPr="00D06955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administratívnych a odborných kapacít pre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>riadenie projektu: monitorovanie projektu, finančné riadenie projektu, publicita a informovanie, účtovanie, vedenie evidencie a archivácia, zabezpečenie súladu realizácie projektu so zmluvou o  NFP (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posudzuje sa</w:t>
      </w:r>
      <w:r w:rsidR="000F3922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žiadateľ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preukázal, že disponuje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riadenia projektu – t.j.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vie zabezpečiť dostatočné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interné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>administratívne kapacity s potrebnou odbornou spôsobilosťou a know-how potrebným pre zabezpečenie všetkých oblastí riadenia projektu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, resp. dokáže formulovať dostatočné odborné požiadavky pre externé riadenie, ktorými sa zabezpečí správne riadenie projektu,</w:t>
      </w:r>
    </w:p>
    <w:p w14:paraId="318405B3" w14:textId="77777777" w:rsidR="0065550D" w:rsidRPr="00857CFE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administratívnych a odborných kapacít pre realizáciu projektu: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posudzuje sa</w:t>
      </w:r>
      <w:r w:rsidR="00BA4199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žiadateľ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preukázal, že disponuje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za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bezpečenie realizácie projektu -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t.j.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vie </w:t>
      </w:r>
      <w:r w:rsidRPr="00857CFE">
        <w:rPr>
          <w:rFonts w:ascii="Arial" w:hAnsi="Arial" w:cs="Arial"/>
          <w:color w:val="000000" w:themeColor="text1"/>
          <w:sz w:val="19"/>
          <w:szCs w:val="19"/>
          <w:lang w:val="sk-SK"/>
        </w:rPr>
        <w:t>zabezpečiť dostatočné personálne kapacity s potrebnou odbornou spôsobilosťou a know-how potrebným pre zabezpečenie realizácie aktivít projektu, resp. dokáže formulovať dostatočné odborné požiadavky pre zabezpečenie realizácie aktivít projektu vrátane rozdelenia kompetencií, definovania potrebných odborných znalostí, vzdelania atď.</w:t>
      </w:r>
    </w:p>
    <w:p w14:paraId="30DB74CD" w14:textId="77777777" w:rsidR="0065550D" w:rsidRPr="003C6DE1" w:rsidRDefault="0065550D" w:rsidP="00E3625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Hodnotiteľ hodnotí najmä mieru zabezpečenia administratívnych a odborných kapacít pre riadenie projektu a to najmä:</w:t>
      </w:r>
    </w:p>
    <w:p w14:paraId="6E1CAEF7" w14:textId="77777777" w:rsidR="0065550D" w:rsidRPr="003C6DE1" w:rsidRDefault="0065550D" w:rsidP="00E36259">
      <w:pPr>
        <w:pStyle w:val="Odsekzoznamu"/>
        <w:numPr>
          <w:ilvl w:val="0"/>
          <w:numId w:val="6"/>
        </w:numPr>
        <w:spacing w:after="120" w:line="288" w:lineRule="auto"/>
        <w:ind w:left="567" w:hanging="35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komplexným definovaním jednotlivých pozícií riadiaceho tímu (napr. hlavný manažér, projektový manažér, finančný manažér, manažér pre 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verejné obstarávanie</w:t>
      </w:r>
      <w:r w:rsidR="00F5349E"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a pod.)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5D713968" w14:textId="77777777" w:rsidR="0065550D" w:rsidRPr="003C6DE1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obsadením jednotlivých pozícií projektového tímu (uvedenie 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konkrétnych osôb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jednotlivých členo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v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tímu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, resp. uvedenie kvalifikačných požiadaviek na jednotlivé pozície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)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5BB43866" w14:textId="77777777" w:rsidR="0065550D" w:rsidRPr="003C6DE1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preukázaním odborných schopností a skúseností členov projektového tímu (napr. na základe stručného popis pracovných skúseností, vzdelania členov projektového tím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u, resp. uvedením kvalifikačných požiadaviek na jednotlivé pozície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).</w:t>
      </w:r>
    </w:p>
    <w:p w14:paraId="2BE4974B" w14:textId="77777777" w:rsidR="0065550D" w:rsidRPr="003C6DE1" w:rsidRDefault="0065550D" w:rsidP="00E3625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priradí príslušnú bodovú hodnotu (2,1,0) v zmysle popisu aplikácie hodnotiaceho kritéria.</w:t>
      </w:r>
    </w:p>
    <w:p w14:paraId="7B8CE3D8" w14:textId="77777777" w:rsidR="0065550D" w:rsidRDefault="0065550D" w:rsidP="00E36259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odpoveď zdôvodní v hodnotiacom hárku odborného hodnotenia v časti Komentár a súčasne uvedie odkaz na dokument, vrátane relevantnej časti (ŽoNFP a relevantnej prílohy), na základe ktorej bolo vykonané hodnotenie. Hodnotiteľ je povinný uviesť odpoveď pri každom konkrétnom hodnotení bodového kritéria.</w:t>
      </w:r>
    </w:p>
    <w:p w14:paraId="670DE03C" w14:textId="77777777" w:rsidR="00E36259" w:rsidRDefault="00E36259" w:rsidP="00E36259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2"/>
        <w:gridCol w:w="2058"/>
        <w:gridCol w:w="3260"/>
        <w:gridCol w:w="1377"/>
        <w:gridCol w:w="1557"/>
        <w:gridCol w:w="6138"/>
      </w:tblGrid>
      <w:tr w:rsidR="00D60222" w:rsidRPr="00D96F1C" w14:paraId="585DFF68" w14:textId="77777777" w:rsidTr="00E36259">
        <w:trPr>
          <w:trHeight w:val="397"/>
          <w:tblHeader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0FEA14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93B5F1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B7ACA0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665A4D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FA3368E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370C5B8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37D786FE" w14:textId="77777777" w:rsidTr="00E36259">
        <w:trPr>
          <w:trHeight w:val="117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C1146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3.2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71C3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1CAF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 kapacita žiadateľa na zabezpečenie udržateľnosti výstupov projektu po realizácii projektu (podľa relevantnosti): zabezpečenie technického zázemia, administratívnych kapacít, zrealizovaných služieb a pod. vrátane vyhodnotenia možných rizík pre udržateľnosť projektu a ich manažmentu.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2D0F" w14:textId="77777777" w:rsidR="001325C0" w:rsidRPr="00D96F1C" w:rsidRDefault="001325C0" w:rsidP="001325C0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E56D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741E2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Žiadateľ podrobne uviedol spôsob zabezpečenia potrebného technického zázemia, administratívnych kapacít, legislatívneho prostredia a podobne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1325C0" w:rsidRPr="00D96F1C" w14:paraId="3CDF370F" w14:textId="77777777" w:rsidTr="00E36259">
        <w:trPr>
          <w:trHeight w:val="31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9CE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59ED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DDA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BE93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E0F0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817A1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Spôsob zabezpečenia potrebného technického zázemia, administratívnych kapacít, legislatívneho prostredia a podobne (analogicky podľa typu projektu) s cieľom zabezpečenia udržateľnosti výstupov/výsledkov projektu po ukončení realizácie jeho aktivít a/alebo vyhodnotenie možných rizík udržateľnosti projektu vrátane spôsobu ich predchádzania a ich manažmentu je uvedený len vo všeobecnej rovine, resp. vykazuje nedostatky, ktoré však nemajú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rozhodujúci vplyv na prevádzkovú a technickú udržateľnosť projektu.</w:t>
            </w:r>
          </w:p>
        </w:tc>
      </w:tr>
      <w:tr w:rsidR="001325C0" w:rsidRPr="00D96F1C" w14:paraId="6CDFF41A" w14:textId="77777777" w:rsidTr="00E36259">
        <w:trPr>
          <w:trHeight w:val="908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FFD6F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7400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F45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E333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0D91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B5F33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Technické zázemie, administratívne kapacity, vyhodnotenie rizík nie sú v kontexte udržateľnosti projektu vôbec riešené alebo ponúknuté riešenia predstavujú vážne riziko udržateľnosti projektu.</w:t>
            </w:r>
          </w:p>
        </w:tc>
      </w:tr>
    </w:tbl>
    <w:p w14:paraId="66A47BB5" w14:textId="77777777" w:rsidR="0065550D" w:rsidRPr="003C6DE1" w:rsidRDefault="0065550D" w:rsidP="0065550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posudzuje informácie uvedené v časti</w:t>
      </w:r>
      <w:r w:rsidR="008246E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7.3 Situácia po realizácii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projektu a udržateľnosť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projektu, 7.4 Administratívna a prevádzková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kapacita žiadateľ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a a 13. Identifikácia rizík a prost</w:t>
      </w:r>
      <w:r w:rsidR="00A61C39">
        <w:rPr>
          <w:rFonts w:ascii="Arial" w:hAnsi="Arial" w:cs="Arial"/>
          <w:color w:val="000000" w:themeColor="text1"/>
          <w:sz w:val="19"/>
          <w:szCs w:val="19"/>
        </w:rPr>
        <w:t>riedky na ich elimináciu,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príloh</w:t>
      </w:r>
      <w:r w:rsidR="00A61C39">
        <w:rPr>
          <w:rFonts w:ascii="Arial" w:hAnsi="Arial" w:cs="Arial"/>
          <w:color w:val="000000" w:themeColor="text1"/>
          <w:sz w:val="19"/>
          <w:szCs w:val="19"/>
        </w:rPr>
        <w:t>a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Opis projektu.</w:t>
      </w:r>
    </w:p>
    <w:p w14:paraId="4F2ACF1B" w14:textId="77777777" w:rsidR="0065550D" w:rsidRPr="003C6DE1" w:rsidRDefault="0065550D" w:rsidP="0065550D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na základe informácií uvedených v ŽoNFP </w:t>
      </w: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hodnotí najmä mieru plnenia nasledovných oblastí:</w:t>
      </w:r>
    </w:p>
    <w:p w14:paraId="38581E6B" w14:textId="77777777" w:rsidR="0065550D" w:rsidRPr="003C6DE1" w:rsidRDefault="0065550D" w:rsidP="00626668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zabezpečenie technického zázemia pre udržanie výsledkov projektu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2793C005" w14:textId="77777777" w:rsidR="0065550D" w:rsidRPr="00AE2CE5" w:rsidRDefault="0065550D" w:rsidP="00626668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administratívnych kapacít pre udržanie výsledkov projektu (žiadateľ môže disponovať internými alebo externými kapacitami na zabezpečenie prevádzky/ udržateľnosti projektu, posudzuje sa, či žiadateľ disponuje, resp. zabezpečí dostatočné administratívne kapacity s potrebnou odbornou spôsobilosťou (ak relevantné) a know-how potrebným pre zabezpečenie udržateľnosti </w:t>
      </w:r>
      <w:r w:rsidRPr="00AE2CE5">
        <w:rPr>
          <w:rFonts w:ascii="Arial" w:hAnsi="Arial" w:cs="Arial"/>
          <w:color w:val="000000" w:themeColor="text1"/>
          <w:sz w:val="19"/>
          <w:szCs w:val="19"/>
          <w:lang w:val="sk-SK"/>
        </w:rPr>
        <w:t>projektu,</w:t>
      </w:r>
    </w:p>
    <w:p w14:paraId="6A3A4ECA" w14:textId="77777777" w:rsidR="0065550D" w:rsidRPr="00AE2CE5" w:rsidRDefault="0065550D" w:rsidP="00626668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AE2CE5">
        <w:rPr>
          <w:rFonts w:ascii="Arial" w:hAnsi="Arial" w:cs="Arial"/>
          <w:color w:val="000000" w:themeColor="text1"/>
          <w:sz w:val="19"/>
          <w:szCs w:val="19"/>
          <w:lang w:val="sk-SK"/>
        </w:rPr>
        <w:t>žiadateľ komplexne vyhodnotil možné riziká pre udržateľnosť projektu a uviedol popis manažmentu rizík udržateľnosti projektu (identifikovanie rizík, popis prostriedkov na ich elimináciu).</w:t>
      </w:r>
    </w:p>
    <w:p w14:paraId="59ED8674" w14:textId="77777777" w:rsidR="0065550D" w:rsidRDefault="0065550D" w:rsidP="00FE09D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AE2CE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priradí príslušnú bodovú hodnotu (2,1,0) v zmysle popisu aplikácie hodnotiaceho kritéria. </w:t>
      </w:r>
      <w:r w:rsidRPr="00AE2CE5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8"/>
        <w:gridCol w:w="14528"/>
      </w:tblGrid>
      <w:tr w:rsidR="006B000A" w:rsidRPr="00D96F1C" w14:paraId="31E57342" w14:textId="77777777" w:rsidTr="00F227C6">
        <w:trPr>
          <w:trHeight w:val="52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F01C59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4.</w:t>
            </w:r>
          </w:p>
        </w:tc>
        <w:tc>
          <w:tcPr>
            <w:tcW w:w="1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57C701B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</w:tr>
    </w:tbl>
    <w:p w14:paraId="4A836E56" w14:textId="77777777" w:rsidR="00BE2F8F" w:rsidRDefault="00BE2F8F" w:rsidP="00E36259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382"/>
        <w:gridCol w:w="5487"/>
        <w:gridCol w:w="1398"/>
        <w:gridCol w:w="1557"/>
        <w:gridCol w:w="3707"/>
      </w:tblGrid>
      <w:tr w:rsidR="00D60222" w:rsidRPr="00D96F1C" w14:paraId="661E56A8" w14:textId="77777777" w:rsidTr="00E36259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F2CBE66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910AC5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571ED9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64771A1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DEFEA2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DB8231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74677F2C" w14:textId="77777777" w:rsidTr="00E36259">
        <w:trPr>
          <w:trHeight w:val="1324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6876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4.1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5341" w14:textId="77777777" w:rsidR="001325C0" w:rsidRPr="00D96F1C" w:rsidRDefault="001325C0" w:rsidP="00B46DAD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5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BD07" w14:textId="77777777" w:rsidR="001325C0" w:rsidRPr="00DF6F58" w:rsidRDefault="001325C0" w:rsidP="00B46DAD">
            <w:pPr>
              <w:pStyle w:val="Normlnywebov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Posudzuje sa, či sú žiadané výdavky projektu vecne (obsahovo) oprávnené v zmysle riadiacej dokumentácie IROP upravujúcej oblasť oprávnenosti výdavkov, resp. výzvy, či sú účelné z pohľadu dosahovania stanovených cieľov projektu (t.j. či sú potrebné/nevyhnutné na realizáciu aktivít projektu)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 xml:space="preserve">a či spĺňajú zásadu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účinnosti (t.j. plnenie stanovených cieľov a dosahovanie plánovaných výsledkov).</w:t>
            </w:r>
          </w:p>
          <w:p w14:paraId="230D9C46" w14:textId="77777777" w:rsidR="001325C0" w:rsidRPr="00C40764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V prípade identifikácie neoprávnených výdavkov projektu sa v procese odborného hodnotenia výška celkových oprávnených výdavkov projektu adekvátne zníži.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DE07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A003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7B65" w14:textId="77777777" w:rsidR="001325C0" w:rsidRPr="00D96F1C" w:rsidRDefault="001325C0" w:rsidP="00B46DAD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70% a viac finančnej hodnoty žiadateľom nárokovaných celkových oprávnených výdavkov projektu je vecne oprávnených (obsahová oprávnenosť, účelnosť a účinnosť). </w:t>
            </w:r>
          </w:p>
        </w:tc>
      </w:tr>
      <w:tr w:rsidR="001325C0" w:rsidRPr="00D96F1C" w14:paraId="6CECDAF8" w14:textId="77777777" w:rsidTr="00E36259">
        <w:trPr>
          <w:trHeight w:val="125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9EA4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C388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1CF6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DA10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89B3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9BD4" w14:textId="77777777" w:rsidR="001325C0" w:rsidRPr="00D96F1C" w:rsidRDefault="001325C0" w:rsidP="00F83224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Menej ako 70% finančnej hodnoty žiadateľom nárokovaných celkových oprávnených výdavkov projektu je vecne oprávnených (obsahová oprávnenosť, účelnosť a účinnosť).</w:t>
            </w:r>
          </w:p>
        </w:tc>
      </w:tr>
    </w:tbl>
    <w:p w14:paraId="55995CD2" w14:textId="2C9B91E6" w:rsidR="000B33A1" w:rsidRPr="003C6DE1" w:rsidRDefault="000B33A1" w:rsidP="000B33A1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lastRenderedPageBreak/>
        <w:t>Hodnotiteľ posudzuje najmä informácie uvedené v častiach ŽoNFP</w:t>
      </w:r>
      <w:r w:rsidR="004F496D">
        <w:rPr>
          <w:rFonts w:ascii="Arial" w:hAnsi="Arial" w:cs="Arial"/>
          <w:color w:val="000000" w:themeColor="text1"/>
          <w:sz w:val="19"/>
          <w:szCs w:val="19"/>
        </w:rPr>
        <w:t>: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 xml:space="preserve">7.2 Spôsob realizácie aktivít projektu, 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11. Rozpočet projektu,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príloha Rozpočet projektu, </w:t>
      </w:r>
      <w:r w:rsidRPr="00CE4A6B">
        <w:rPr>
          <w:rFonts w:ascii="Arial" w:hAnsi="Arial" w:cs="Arial"/>
          <w:color w:val="000000" w:themeColor="text1"/>
          <w:sz w:val="19"/>
          <w:szCs w:val="19"/>
        </w:rPr>
        <w:t>príloha Finančná analýza</w:t>
      </w:r>
      <w:r w:rsidR="00F5349E" w:rsidRPr="00CE4A6B">
        <w:rPr>
          <w:rFonts w:ascii="Arial" w:hAnsi="Arial" w:cs="Arial"/>
          <w:color w:val="000000" w:themeColor="text1"/>
          <w:sz w:val="19"/>
          <w:szCs w:val="19"/>
        </w:rPr>
        <w:t>.</w:t>
      </w:r>
      <w:r w:rsidR="00F5349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778AC086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posudzuje obsahovú/vecnú stránku jednotlivých výdavkov na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všetkých úrovniach podrobnosti rozpočtu.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 rámci hodnotiaceho kritéria sa j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ednotlivé výdavky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hodnotia z nasledovných aspektov:</w:t>
      </w:r>
    </w:p>
    <w:p w14:paraId="2108C586" w14:textId="77777777" w:rsidR="000B33A1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priamo súvisieť s oprávnenými aktivitami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688E6E6F" w14:textId="77777777" w:rsidR="000B33A1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byť v súlade so zoznamom oprávnených výdavkov uvedený</w:t>
      </w:r>
      <w:r w:rsidR="005408C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ch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v</w:t>
      </w:r>
      <w:r w:rsidR="005408C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o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výzve na predkladanie žiadostí o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 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NFP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</w:p>
    <w:p w14:paraId="3B2F807A" w14:textId="77777777" w:rsidR="000B33A1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navrhované výdavky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musia byť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účelné z pohľadu dosahovania stanovených cieľov projektu (t.j. či sú potrebné/nevyhnutné na realizáciu aktivít projektu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),</w:t>
      </w:r>
    </w:p>
    <w:p w14:paraId="28608E3B" w14:textId="77777777" w:rsidR="000B33A1" w:rsidRPr="009E04ED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navrhované výdavky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musia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spĺňa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ť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zásadu účinnosti (t.j. zabezpečujú plnenie stanovených cieľov a dosahovanie plánovaných výsledkov).</w:t>
      </w:r>
    </w:p>
    <w:p w14:paraId="1B3D32F8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E4A6B">
        <w:rPr>
          <w:rFonts w:ascii="Arial" w:hAnsi="Arial" w:cs="Arial"/>
          <w:color w:val="000000" w:themeColor="text1"/>
          <w:sz w:val="19"/>
          <w:szCs w:val="19"/>
          <w:lang w:val="sk-SK"/>
        </w:rPr>
        <w:t>V prípade identifikácie neoprávnených výdavkov projektu z dôvodu matematickej chyby vzniknutej vo výpočte finančnej analýzy sa v procese odborného hodnotenia výška celkových oprávnených výdavkov projektu adekvát</w:t>
      </w:r>
      <w:r w:rsidRPr="00530AF8">
        <w:rPr>
          <w:rFonts w:ascii="Arial" w:hAnsi="Arial" w:cs="Arial"/>
          <w:color w:val="000000" w:themeColor="text1"/>
          <w:sz w:val="19"/>
          <w:szCs w:val="19"/>
          <w:lang w:val="sk-SK"/>
        </w:rPr>
        <w:t>ne zníži.</w:t>
      </w:r>
    </w:p>
    <w:p w14:paraId="15D91D27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 prípade identifikácie neoprávnených výdavkov projektu na základe uvedených kritérií hodnotiteľ identifikuje jednotlivé výdavky a zníži výšku celkových oprávnených výdavkov projektu ich zaradením do neoprávnených výdavkov</w:t>
      </w:r>
      <w:r w:rsidR="005408C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45401877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 vyhodnotení všetkých výdavkov hodnotiteľ zosumariz</w:t>
      </w: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uje výsledky hodnotenia a priradí hodnotenie (áno/nie) v závislosti od toho či bolo 70% a viac, resp. menej ako 70% finančnej hodnoty nárokovaných definovaných celkových oprávnených výdavkov projektu vyhodnotených ako vecne oprávnených z pohľadu kritérií obsahovej oprávnenosti, účelnosti a účinnosti.</w:t>
      </w:r>
    </w:p>
    <w:p w14:paraId="46F76904" w14:textId="77777777" w:rsidR="002376BD" w:rsidRPr="00D96F1C" w:rsidRDefault="000B33A1" w:rsidP="001C5553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v prípade kladného ako aj negatívneho hodnotenia.</w:t>
      </w:r>
    </w:p>
    <w:tbl>
      <w:tblPr>
        <w:tblStyle w:val="TableGrid4"/>
        <w:tblW w:w="14992" w:type="dxa"/>
        <w:tblLayout w:type="fixed"/>
        <w:tblLook w:val="04A0" w:firstRow="1" w:lastRow="0" w:firstColumn="1" w:lastColumn="0" w:noHBand="0" w:noVBand="1"/>
      </w:tblPr>
      <w:tblGrid>
        <w:gridCol w:w="604"/>
        <w:gridCol w:w="1914"/>
        <w:gridCol w:w="5954"/>
        <w:gridCol w:w="1418"/>
        <w:gridCol w:w="1417"/>
        <w:gridCol w:w="3685"/>
      </w:tblGrid>
      <w:tr w:rsidR="00171453" w:rsidRPr="00D96F1C" w14:paraId="0FA1BFE3" w14:textId="77777777" w:rsidTr="00E36259">
        <w:trPr>
          <w:trHeight w:val="397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84ABDA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C1852A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31E743A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5D91FC" w14:textId="77777777" w:rsidR="00171453" w:rsidRPr="00D96F1C" w:rsidRDefault="00171453" w:rsidP="008E6C23">
            <w:pPr>
              <w:widowControl w:val="0"/>
              <w:spacing w:line="288" w:lineRule="auto"/>
              <w:ind w:left="-108" w:right="-108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B6643D" w14:textId="77777777" w:rsidR="00171453" w:rsidRPr="00D96F1C" w:rsidRDefault="00171453" w:rsidP="008E6C23">
            <w:pPr>
              <w:widowControl w:val="0"/>
              <w:spacing w:line="288" w:lineRule="auto"/>
              <w:ind w:left="33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2303D06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1656D7DE" w14:textId="77777777" w:rsidTr="00E36259">
        <w:trPr>
          <w:trHeight w:val="199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4B1D7D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4.2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733D5" w14:textId="77777777" w:rsidR="001325C0" w:rsidRPr="00D96F1C" w:rsidRDefault="001325C0" w:rsidP="00B46DAD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4C29AD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Posudzuje sa, či navrhnuté výdavky projektu spĺňajú podmienku hospodárnosti a efektívnosti a či zodpovedajú obvyklým cenám v danom mieste a čase.</w:t>
            </w:r>
          </w:p>
          <w:p w14:paraId="2AE7ADA3" w14:textId="77777777" w:rsidR="001325C0" w:rsidRPr="00E36259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8"/>
                <w:szCs w:val="8"/>
                <w:u w:color="000000"/>
              </w:rPr>
            </w:pPr>
          </w:p>
          <w:p w14:paraId="14FD0D40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4AF20B38" w14:textId="77777777" w:rsidR="001325C0" w:rsidRPr="00E36259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8"/>
                <w:szCs w:val="8"/>
              </w:rPr>
            </w:pPr>
          </w:p>
          <w:p w14:paraId="42A53B4F" w14:textId="77777777" w:rsidR="001325C0" w:rsidRDefault="001325C0" w:rsidP="00E36259">
            <w:pPr>
              <w:spacing w:line="288" w:lineRule="auto"/>
              <w:jc w:val="both"/>
              <w:rPr>
                <w:rFonts w:ascii="Arial" w:hAnsi="Arial" w:cs="Arial"/>
                <w:i/>
                <w:iCs/>
                <w:color w:val="000000"/>
                <w:sz w:val="19"/>
                <w:szCs w:val="19"/>
                <w:bdr w:val="none" w:sz="0" w:space="0" w:color="auto" w:frame="1"/>
              </w:rPr>
            </w:pPr>
            <w:r w:rsidRPr="00DF6F58">
              <w:rPr>
                <w:rFonts w:ascii="Arial" w:hAnsi="Arial" w:cs="Arial"/>
                <w:i/>
                <w:color w:val="000000" w:themeColor="text1"/>
                <w:sz w:val="19"/>
                <w:szCs w:val="19"/>
                <w:bdr w:val="none" w:sz="0" w:space="0" w:color="auto" w:frame="1"/>
              </w:rPr>
              <w:t>Pozn.:</w:t>
            </w:r>
            <w:r w:rsidR="00E36259">
              <w:rPr>
                <w:rFonts w:ascii="Arial" w:hAnsi="Arial" w:cs="Arial"/>
                <w:i/>
                <w:iCs/>
                <w:color w:val="000000"/>
                <w:sz w:val="19"/>
                <w:szCs w:val="19"/>
                <w:bdr w:val="none" w:sz="0" w:space="0" w:color="auto" w:frame="1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  <w:bdr w:val="none" w:sz="0" w:space="0" w:color="auto" w:frame="1"/>
              </w:rPr>
              <w:t>V prípade prekročenia stanovených benchmarkov, alebo prekročenia stanovených finančných limitov budú výdavky nad referenčnú hodnotu benchmarku, alebo výdavky nad stanovený limit posúdené ako neoprávnené. Ak neoprávnené výdavky projektu neprekročia limit uvedený v kritériu 4.1, projekt nebude diskvalifikovaný. </w:t>
            </w:r>
          </w:p>
          <w:p w14:paraId="57E128FA" w14:textId="77777777" w:rsidR="001325C0" w:rsidRPr="00E36259" w:rsidRDefault="001325C0" w:rsidP="00E36259">
            <w:pPr>
              <w:spacing w:line="288" w:lineRule="auto"/>
              <w:jc w:val="both"/>
              <w:rPr>
                <w:rFonts w:ascii="Arial" w:hAnsi="Arial" w:cs="Arial"/>
                <w:i/>
                <w:iCs/>
                <w:color w:val="000000"/>
                <w:sz w:val="8"/>
                <w:szCs w:val="8"/>
                <w:bdr w:val="none" w:sz="0" w:space="0" w:color="auto" w:frame="1"/>
              </w:rPr>
            </w:pPr>
          </w:p>
          <w:p w14:paraId="73EDF282" w14:textId="77777777" w:rsidR="001325C0" w:rsidRPr="00D96F1C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i/>
                <w:color w:val="000000" w:themeColor="text1"/>
                <w:sz w:val="19"/>
                <w:szCs w:val="19"/>
                <w:bdr w:val="none" w:sz="0" w:space="0" w:color="auto" w:frame="1"/>
              </w:rPr>
              <w:t>Pri posudzovaní hospodárnosti a efektívnosti výdavkov projektu sa berie do úvahy výška výdavkov projektu po ich prípadnom znížení odborným hodnotiteľom.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D5074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22EC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3C74BA" w14:textId="77777777" w:rsidR="001325C0" w:rsidRPr="00FD75BB" w:rsidRDefault="00FD75BB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D75BB">
              <w:rPr>
                <w:rFonts w:ascii="Arial" w:hAnsi="Arial" w:cs="Arial"/>
                <w:color w:val="000000" w:themeColor="text1"/>
                <w:sz w:val="19"/>
                <w:szCs w:val="19"/>
              </w:rPr>
              <w:t>Žiadané výdavky projektu sú hospodárne a efektívne a zodpovedajú obvyklým cenám v danom čase a mieste a spĺňajú cieľ minimalizácie nákladov pri dodrža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ní požadovanej kvality výstupov.</w:t>
            </w:r>
          </w:p>
        </w:tc>
      </w:tr>
      <w:tr w:rsidR="001325C0" w:rsidRPr="00D96F1C" w14:paraId="6B232E6B" w14:textId="77777777" w:rsidTr="00F83224">
        <w:trPr>
          <w:trHeight w:val="240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42064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B4D6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567A6" w14:textId="77777777" w:rsidR="001325C0" w:rsidRPr="00D96F1C" w:rsidRDefault="001325C0" w:rsidP="00B46DAD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60F1E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EB423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16C13" w14:textId="77777777" w:rsidR="001325C0" w:rsidRPr="00F93B3F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Žiadané výdavky projektu nie sú hospodárne a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/alebo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 efektívne, nezodpovedajú obvyklým cenám v danom čase a mieste, nespĺňajú cieľ minimalizácie nákladov pri dodržaní požadovanej kvality výstupov.</w:t>
            </w:r>
          </w:p>
          <w:p w14:paraId="505BC1B5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14:paraId="3FB8ADC4" w14:textId="6738FFD1" w:rsidR="002376BD" w:rsidRPr="002376BD" w:rsidRDefault="002376BD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 častiach ŽoNFP: 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 xml:space="preserve">7.2 Spôsob realizácie aktivít projektu, 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11. Rozpočet projektu, príloha Rozpočet projektu, príloha </w:t>
      </w:r>
      <w:r w:rsidR="00D21A54">
        <w:rPr>
          <w:rFonts w:ascii="Arial" w:hAnsi="Arial" w:cs="Arial"/>
          <w:color w:val="000000" w:themeColor="text1"/>
          <w:sz w:val="19"/>
          <w:szCs w:val="19"/>
        </w:rPr>
        <w:t>Podklady k rozpočtu projektu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2AEF0B73" w14:textId="77777777" w:rsidR="002376BD" w:rsidRPr="002376BD" w:rsidRDefault="002376BD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>V rámci hodnotiaceho kritéria sa jednotlivé výdavky hodnotia z nasledovných aspektov:</w:t>
      </w:r>
    </w:p>
    <w:p w14:paraId="2F970D0D" w14:textId="77777777" w:rsidR="002376BD" w:rsidRPr="00200B6D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19"/>
          <w:szCs w:val="19"/>
          <w:lang w:val="sk-SK"/>
        </w:rPr>
      </w:pPr>
      <w:r w:rsidRPr="00200B6D">
        <w:rPr>
          <w:rFonts w:ascii="Arial" w:hAnsi="Arial" w:cs="Arial"/>
          <w:sz w:val="19"/>
          <w:szCs w:val="19"/>
          <w:lang w:val="sk-SK"/>
        </w:rPr>
        <w:t xml:space="preserve">dodržanie jednotlivých </w:t>
      </w:r>
      <w:r w:rsidR="00D13D49">
        <w:rPr>
          <w:rFonts w:ascii="Arial" w:hAnsi="Arial" w:cs="Arial"/>
          <w:sz w:val="19"/>
          <w:szCs w:val="19"/>
          <w:lang w:val="sk-SK"/>
        </w:rPr>
        <w:t xml:space="preserve">percentuálnch a </w:t>
      </w:r>
      <w:r w:rsidRPr="00200B6D">
        <w:rPr>
          <w:rFonts w:ascii="Arial" w:hAnsi="Arial" w:cs="Arial"/>
          <w:sz w:val="19"/>
          <w:szCs w:val="19"/>
          <w:lang w:val="sk-SK"/>
        </w:rPr>
        <w:t>finančných limitov na určené typy výdavkov a prípadne benchmarkov na realizáciu ucelených aktivít,</w:t>
      </w:r>
    </w:p>
    <w:p w14:paraId="50DC7022" w14:textId="77777777" w:rsidR="002376BD" w:rsidRPr="00200B6D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19"/>
          <w:szCs w:val="19"/>
          <w:lang w:val="sk-SK"/>
        </w:rPr>
      </w:pPr>
      <w:r w:rsidRPr="00200B6D">
        <w:rPr>
          <w:rFonts w:ascii="Arial" w:hAnsi="Arial" w:cs="Arial"/>
          <w:sz w:val="19"/>
          <w:szCs w:val="19"/>
          <w:lang w:val="sk-SK"/>
        </w:rPr>
        <w:t>primeranosť merných množstiev výdavkov z pohľadu nevyhnutnosti pre realizáciu aktivít projektu,</w:t>
      </w:r>
    </w:p>
    <w:p w14:paraId="33C69BF9" w14:textId="77777777" w:rsidR="00530AF8" w:rsidRPr="00530AF8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00B6D">
        <w:rPr>
          <w:rFonts w:ascii="Arial" w:hAnsi="Arial" w:cs="Arial"/>
          <w:sz w:val="19"/>
          <w:szCs w:val="19"/>
          <w:lang w:val="sk-SK"/>
        </w:rPr>
        <w:t>či sú jednotkové ceny identifikované na základe dôveryhodného prieskumu trhu</w:t>
      </w:r>
      <w:r w:rsidR="005408C5" w:rsidRPr="00200B6D">
        <w:rPr>
          <w:rFonts w:ascii="Arial" w:hAnsi="Arial" w:cs="Arial"/>
          <w:sz w:val="19"/>
          <w:szCs w:val="19"/>
          <w:lang w:val="sk-SK"/>
        </w:rPr>
        <w:t xml:space="preserve">/ </w:t>
      </w:r>
      <w:r w:rsidR="00530AF8" w:rsidRPr="00200B6D">
        <w:rPr>
          <w:rFonts w:ascii="Arial" w:hAnsi="Arial" w:cs="Arial"/>
          <w:sz w:val="19"/>
          <w:szCs w:val="19"/>
          <w:lang w:val="sk-SK"/>
        </w:rPr>
        <w:t>prieskumu trhových cien, relevantného znaleckého posudku, uzatvorenej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 xml:space="preserve"> zmluvy</w:t>
      </w:r>
      <w:r w:rsidR="00D13D49">
        <w:rPr>
          <w:rFonts w:ascii="Arial" w:hAnsi="Arial" w:cs="Arial"/>
          <w:color w:val="000000" w:themeColor="text1"/>
          <w:sz w:val="19"/>
          <w:szCs w:val="19"/>
        </w:rPr>
        <w:t>, rozpočtu overeného autorizovanou osobou,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 xml:space="preserve"> alebo </w:t>
      </w:r>
      <w:r w:rsidR="00494D05">
        <w:rPr>
          <w:rFonts w:ascii="Arial" w:hAnsi="Arial" w:cs="Arial"/>
          <w:color w:val="000000" w:themeColor="text1"/>
          <w:sz w:val="19"/>
          <w:szCs w:val="19"/>
        </w:rPr>
        <w:t xml:space="preserve">iných 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 xml:space="preserve">podkladov. </w:t>
      </w:r>
    </w:p>
    <w:p w14:paraId="655A6E34" w14:textId="77777777" w:rsidR="002376BD" w:rsidRDefault="002376BD" w:rsidP="00FE09D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Hodnotiteľ vyhodnotí, či navrhnuté výdavky projektu spĺňajú podmienku hospodárnosti a efektívnosti a či zodpovedajú obvyklým cenám v danom mieste a čase 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>preukázanými niektorým z vyššie uvedených spôsobov</w:t>
      </w:r>
      <w:r w:rsidR="00530AF8">
        <w:rPr>
          <w:rFonts w:ascii="Arial" w:hAnsi="Arial" w:cs="Arial"/>
          <w:color w:val="000000" w:themeColor="text1"/>
          <w:sz w:val="19"/>
          <w:szCs w:val="19"/>
        </w:rPr>
        <w:t>.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 Pri overovaní hospodárnosti  hodnotiteľ postupuje v zmysle metodického pokynu CKO č.18 k overovaniu hospodárnosti výdavkov. Hodnotiteľ v závislosti od druhu výdavku identifikuje, či na hodnotené výdavky projektu bude aplikovať 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>percentuálne /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  finančné limity a/alebo benchmarky a/alebo bude hodnotiť kritérium podľa zrealizovaného verejného obstarávania, prieskumu trhu  a/alebo podľa expertízneho posúdenia (</w:t>
      </w:r>
      <w:r w:rsidR="00494D05">
        <w:rPr>
          <w:rFonts w:ascii="Arial" w:hAnsi="Arial" w:cs="Arial"/>
          <w:color w:val="000000" w:themeColor="text1"/>
          <w:sz w:val="19"/>
          <w:szCs w:val="19"/>
        </w:rPr>
        <w:t>napr.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 znalecký posudok)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 xml:space="preserve"> alebo iným spôsobom uvedeným v Príručke pre žiadateľa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.  </w:t>
      </w:r>
    </w:p>
    <w:p w14:paraId="5942BD6C" w14:textId="77777777" w:rsidR="00E36259" w:rsidRPr="002376BD" w:rsidRDefault="00E36259" w:rsidP="00FE09D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7069ADBA" w14:textId="77777777" w:rsidR="002376BD" w:rsidRPr="00D13D49" w:rsidRDefault="001D00D4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L</w:t>
      </w:r>
      <w:r w:rsidR="002376BD" w:rsidRPr="009D2889">
        <w:rPr>
          <w:rFonts w:ascii="Arial" w:hAnsi="Arial" w:cs="Arial"/>
          <w:b/>
          <w:color w:val="000000" w:themeColor="text1"/>
          <w:sz w:val="19"/>
          <w:szCs w:val="19"/>
        </w:rPr>
        <w:t>imit</w:t>
      </w: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 xml:space="preserve"> výdavkov</w:t>
      </w:r>
      <w:r w:rsidR="002376BD" w:rsidRPr="00D13D49">
        <w:rPr>
          <w:rFonts w:ascii="Arial" w:hAnsi="Arial" w:cs="Arial"/>
          <w:color w:val="000000" w:themeColor="text1"/>
          <w:sz w:val="19"/>
          <w:szCs w:val="19"/>
        </w:rPr>
        <w:t xml:space="preserve"> je definovaný ako maximálny limit  na úrovni: </w:t>
      </w:r>
    </w:p>
    <w:p w14:paraId="213A9C14" w14:textId="77777777" w:rsidR="002376BD" w:rsidRPr="00D13D49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19"/>
          <w:szCs w:val="19"/>
          <w:lang w:val="sk-SK"/>
        </w:rPr>
      </w:pPr>
      <w:r w:rsidRPr="00D13D49">
        <w:rPr>
          <w:rFonts w:ascii="Arial" w:hAnsi="Arial" w:cs="Arial"/>
          <w:sz w:val="19"/>
          <w:szCs w:val="19"/>
          <w:lang w:val="sk-SK"/>
        </w:rPr>
        <w:lastRenderedPageBreak/>
        <w:t xml:space="preserve">jednotkových výdavkov v rámci priamych aj nepriamych výdavkov (napr. </w:t>
      </w:r>
      <w:r w:rsidR="001D00D4" w:rsidRPr="00D13D49">
        <w:rPr>
          <w:rFonts w:ascii="Arial" w:hAnsi="Arial" w:cs="Arial"/>
          <w:sz w:val="19"/>
          <w:szCs w:val="19"/>
          <w:lang w:val="sk-SK"/>
        </w:rPr>
        <w:t xml:space="preserve">hodinová mzda v prípade personálnych výdavkov, </w:t>
      </w:r>
      <w:r w:rsidRPr="00D13D49">
        <w:rPr>
          <w:rFonts w:ascii="Arial" w:hAnsi="Arial" w:cs="Arial"/>
          <w:sz w:val="19"/>
          <w:szCs w:val="19"/>
          <w:lang w:val="sk-SK"/>
        </w:rPr>
        <w:t xml:space="preserve">výdavky na </w:t>
      </w:r>
      <w:r w:rsidR="00200B6D" w:rsidRPr="00D13D49">
        <w:rPr>
          <w:rFonts w:ascii="Arial" w:hAnsi="Arial" w:cs="Arial"/>
          <w:sz w:val="19"/>
          <w:szCs w:val="19"/>
          <w:lang w:val="sk-SK"/>
        </w:rPr>
        <w:t>informovanie a komunikáciu</w:t>
      </w:r>
      <w:r w:rsidRPr="00D13D49">
        <w:rPr>
          <w:rFonts w:ascii="Arial" w:hAnsi="Arial" w:cs="Arial"/>
          <w:sz w:val="19"/>
          <w:szCs w:val="19"/>
          <w:lang w:val="sk-SK"/>
        </w:rPr>
        <w:t>),</w:t>
      </w:r>
    </w:p>
    <w:p w14:paraId="60826722" w14:textId="77777777" w:rsidR="002376BD" w:rsidRPr="00D13D49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13D49">
        <w:rPr>
          <w:rFonts w:ascii="Arial" w:hAnsi="Arial" w:cs="Arial"/>
          <w:sz w:val="19"/>
          <w:szCs w:val="19"/>
          <w:lang w:val="sk-SK"/>
        </w:rPr>
        <w:t>skupín</w:t>
      </w:r>
      <w:r w:rsidRPr="00D13D49">
        <w:rPr>
          <w:rFonts w:ascii="Arial" w:hAnsi="Arial" w:cs="Arial"/>
          <w:color w:val="000000" w:themeColor="text1"/>
          <w:sz w:val="19"/>
          <w:szCs w:val="19"/>
        </w:rPr>
        <w:t xml:space="preserve"> výdavkov (napr. percentuálny limit na nepriame výdavky z priamych výdavkov). </w:t>
      </w:r>
    </w:p>
    <w:p w14:paraId="05BB6237" w14:textId="77777777" w:rsidR="00467885" w:rsidRPr="009D2889" w:rsidRDefault="00467885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>V prípade finančných limitov, ktoré sa vzťahujú na konkrétne typy výdavkov (napr. informačná tabuľa a pod.), sú stanovené konkrétne hodnoty v prílohe 5 výzvy a v prílohe 2.b Príručky pre žiadateľa IROP</w:t>
      </w: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. V prípade prekročenia stanovených finančných limitov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hodnotiteľ vyhodnotí výdavky nad stanovený limit ako neoprávnené a bude adekvátne znížená výška výdavku do úrovne limitu.</w:t>
      </w:r>
    </w:p>
    <w:p w14:paraId="00B389D0" w14:textId="77777777" w:rsidR="0080719D" w:rsidRPr="00D13D49" w:rsidRDefault="0080719D" w:rsidP="0080719D">
      <w:pPr>
        <w:spacing w:before="120" w:after="120" w:line="288" w:lineRule="auto"/>
        <w:jc w:val="both"/>
        <w:rPr>
          <w:rFonts w:ascii="Arial" w:hAnsi="Arial" w:cs="Arial"/>
          <w:sz w:val="19"/>
          <w:szCs w:val="19"/>
        </w:rPr>
      </w:pPr>
      <w:r w:rsidRPr="00D13D49">
        <w:rPr>
          <w:rFonts w:ascii="Arial" w:hAnsi="Arial" w:cs="Arial"/>
          <w:sz w:val="19"/>
          <w:szCs w:val="19"/>
        </w:rPr>
        <w:t>Celkové oprávnené výdavky (</w:t>
      </w:r>
      <w:r w:rsidRPr="009D2889">
        <w:rPr>
          <w:rFonts w:ascii="Arial" w:hAnsi="Arial" w:cs="Arial"/>
          <w:b/>
          <w:sz w:val="19"/>
          <w:szCs w:val="19"/>
        </w:rPr>
        <w:t>benchmark</w:t>
      </w:r>
      <w:r w:rsidRPr="00D13D49">
        <w:rPr>
          <w:rFonts w:ascii="Arial" w:hAnsi="Arial" w:cs="Arial"/>
          <w:sz w:val="19"/>
          <w:szCs w:val="19"/>
        </w:rPr>
        <w:t xml:space="preserve"> – t.j. smerný ukazovateľ mernej investičnej náročnosti) sú stanovené </w:t>
      </w:r>
      <w:r w:rsidR="00D13D49" w:rsidRPr="009D2889">
        <w:rPr>
          <w:rFonts w:ascii="Arial" w:hAnsi="Arial" w:cs="Arial"/>
          <w:sz w:val="19"/>
          <w:szCs w:val="19"/>
        </w:rPr>
        <w:t>vo výzve.</w:t>
      </w:r>
    </w:p>
    <w:p w14:paraId="02BA9C06" w14:textId="77777777" w:rsidR="001D00D4" w:rsidRPr="00D13D49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Prieskum trhu</w:t>
      </w:r>
      <w:r w:rsidR="001D00D4" w:rsidRPr="009D2889">
        <w:rPr>
          <w:rFonts w:ascii="Arial" w:hAnsi="Arial" w:cs="Arial"/>
          <w:b/>
          <w:color w:val="000000" w:themeColor="text1"/>
          <w:sz w:val="19"/>
          <w:szCs w:val="19"/>
        </w:rPr>
        <w:t>/ prieskum trhových cien</w:t>
      </w:r>
      <w:r w:rsidRPr="00D13D49">
        <w:rPr>
          <w:rFonts w:ascii="Arial" w:hAnsi="Arial" w:cs="Arial"/>
          <w:color w:val="000000" w:themeColor="text1"/>
          <w:sz w:val="19"/>
          <w:szCs w:val="19"/>
        </w:rPr>
        <w:t xml:space="preserve">  je definovaný ako činnosť, pri ktorej žiadateľ zistí a vyhodnotí  informácie o aktuálnych cenách  tovarov, prác alebo služieb na trhu v danom čase a v danom mieste.  </w:t>
      </w:r>
      <w:r w:rsidR="001D00D4" w:rsidRPr="00D13D49">
        <w:rPr>
          <w:rFonts w:ascii="Arial" w:hAnsi="Arial" w:cs="Arial"/>
          <w:color w:val="000000" w:themeColor="text1"/>
          <w:sz w:val="19"/>
          <w:szCs w:val="19"/>
        </w:rPr>
        <w:t xml:space="preserve">Prieskum trhových cien sa vykonáva  s cieľom stanovenia cien v rozpočte projektu. Prieskum trhu sa vykonáva za účelom získania PHZ a predkladá sa v prípade, že VO v čase predloženia žiadosti o NFP nebolo ukončené. </w:t>
      </w:r>
    </w:p>
    <w:p w14:paraId="4C005325" w14:textId="77777777" w:rsidR="002376BD" w:rsidRPr="002376BD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Expertízne posúdenie</w:t>
      </w:r>
      <w:r w:rsidRPr="00D13D49">
        <w:rPr>
          <w:rFonts w:ascii="Arial" w:hAnsi="Arial" w:cs="Arial"/>
          <w:color w:val="000000" w:themeColor="text1"/>
          <w:sz w:val="19"/>
          <w:szCs w:val="19"/>
        </w:rPr>
        <w:t xml:space="preserve"> predstavuje stanovenie cien stavebných prác alebo cien za nákup pozemkov a nehnuteľností oprávneným orgánom alebo subjektom (t.j. znalcom a pod.).</w:t>
      </w:r>
    </w:p>
    <w:p w14:paraId="438283EC" w14:textId="77777777" w:rsidR="00467885" w:rsidRDefault="00467885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V prípade </w:t>
      </w: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zrealizovaného verejného obstarávania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(platná a účinná zmluva s dodávateľom) odborný hodnotiteľ overuje dodržanie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percentuálnych a 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>finančných limitov a/alebo cien stanovených na základe expertízneho posúdenia porovnaním cien uvedených v zmluve s dodávateľom s cenami uvedenými v rozpočte projektu. Ak boli ceny uvedené v rozpočte projektu vyššie ako ceny uvedené v zmluve, alebo ak tieto ceny sú vyššie ako limity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výdavkov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stanovené vo </w:t>
      </w:r>
      <w:r>
        <w:rPr>
          <w:rFonts w:ascii="Arial" w:hAnsi="Arial" w:cs="Arial"/>
          <w:color w:val="000000" w:themeColor="text1"/>
          <w:sz w:val="19"/>
          <w:szCs w:val="19"/>
        </w:rPr>
        <w:t>výzve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alebo ak sú tieto ceny vyššie ako ceny stanovené na základe expertízneho posúdenia, odborný </w:t>
      </w:r>
      <w:r w:rsidRPr="00467885">
        <w:rPr>
          <w:rFonts w:ascii="Arial" w:hAnsi="Arial" w:cs="Arial"/>
          <w:color w:val="000000" w:themeColor="text1"/>
          <w:sz w:val="19"/>
          <w:szCs w:val="19"/>
        </w:rPr>
        <w:t>hodnotiteľ zníži túto položku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</w:p>
    <w:p w14:paraId="5C0027D3" w14:textId="072BDD00" w:rsidR="000844FC" w:rsidRPr="000844FC" w:rsidRDefault="000844FC" w:rsidP="000844FC">
      <w:pPr>
        <w:widowControl w:val="0"/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 </w:t>
      </w:r>
      <w:r w:rsidRPr="00A74BCF">
        <w:rPr>
          <w:rFonts w:ascii="Arial" w:hAnsi="Arial" w:cs="Arial"/>
          <w:sz w:val="19"/>
          <w:szCs w:val="19"/>
        </w:rPr>
        <w:t>prípade</w:t>
      </w:r>
      <w:r>
        <w:rPr>
          <w:rFonts w:ascii="Arial" w:hAnsi="Arial" w:cs="Arial"/>
          <w:sz w:val="19"/>
          <w:szCs w:val="19"/>
        </w:rPr>
        <w:t>,</w:t>
      </w:r>
      <w:r w:rsidRPr="00A74BCF">
        <w:rPr>
          <w:rFonts w:ascii="Arial" w:hAnsi="Arial" w:cs="Arial"/>
          <w:sz w:val="19"/>
          <w:szCs w:val="19"/>
        </w:rPr>
        <w:t xml:space="preserve"> ak </w:t>
      </w:r>
      <w:r>
        <w:rPr>
          <w:rFonts w:ascii="Arial" w:hAnsi="Arial" w:cs="Arial"/>
          <w:sz w:val="19"/>
          <w:szCs w:val="19"/>
        </w:rPr>
        <w:t xml:space="preserve">odborný hodnotiteľ </w:t>
      </w:r>
      <w:r w:rsidRPr="00A74BCF">
        <w:rPr>
          <w:rFonts w:ascii="Arial" w:hAnsi="Arial" w:cs="Arial"/>
          <w:sz w:val="19"/>
          <w:szCs w:val="19"/>
        </w:rPr>
        <w:t xml:space="preserve">hodnotí hospodárnosť a efektívnosť </w:t>
      </w:r>
      <w:r>
        <w:rPr>
          <w:rFonts w:ascii="Arial" w:hAnsi="Arial" w:cs="Arial"/>
          <w:sz w:val="19"/>
          <w:szCs w:val="19"/>
        </w:rPr>
        <w:t xml:space="preserve">výdavkov projektu </w:t>
      </w:r>
      <w:r w:rsidRPr="00A74BCF">
        <w:rPr>
          <w:rFonts w:ascii="Arial" w:hAnsi="Arial" w:cs="Arial"/>
          <w:sz w:val="19"/>
          <w:szCs w:val="19"/>
        </w:rPr>
        <w:t xml:space="preserve">na základe </w:t>
      </w:r>
      <w:r w:rsidRPr="00A74BCF">
        <w:rPr>
          <w:rFonts w:ascii="Arial" w:hAnsi="Arial" w:cs="Arial"/>
          <w:b/>
          <w:sz w:val="19"/>
          <w:szCs w:val="19"/>
        </w:rPr>
        <w:t>vlastných odborných skúseností</w:t>
      </w:r>
      <w:r>
        <w:rPr>
          <w:rFonts w:ascii="Arial" w:hAnsi="Arial" w:cs="Arial"/>
          <w:sz w:val="19"/>
          <w:szCs w:val="19"/>
        </w:rPr>
        <w:t>,</w:t>
      </w:r>
      <w:r w:rsidRPr="00A74BCF">
        <w:rPr>
          <w:rFonts w:ascii="Arial" w:hAnsi="Arial" w:cs="Arial"/>
          <w:sz w:val="19"/>
          <w:szCs w:val="19"/>
        </w:rPr>
        <w:t xml:space="preserve"> presne pop</w:t>
      </w:r>
      <w:r>
        <w:rPr>
          <w:rFonts w:ascii="Arial" w:hAnsi="Arial" w:cs="Arial"/>
          <w:sz w:val="19"/>
          <w:szCs w:val="19"/>
        </w:rPr>
        <w:t>íše</w:t>
      </w:r>
      <w:r w:rsidRPr="00A74BCF">
        <w:rPr>
          <w:rFonts w:ascii="Arial" w:hAnsi="Arial" w:cs="Arial"/>
          <w:sz w:val="19"/>
          <w:szCs w:val="19"/>
        </w:rPr>
        <w:t xml:space="preserve"> postupy </w:t>
      </w:r>
      <w:r>
        <w:rPr>
          <w:rFonts w:ascii="Arial" w:hAnsi="Arial" w:cs="Arial"/>
          <w:sz w:val="19"/>
          <w:szCs w:val="19"/>
        </w:rPr>
        <w:t xml:space="preserve">a zdôvodnenie </w:t>
      </w:r>
      <w:r w:rsidRPr="00A74BCF">
        <w:rPr>
          <w:rFonts w:ascii="Arial" w:hAnsi="Arial" w:cs="Arial"/>
          <w:sz w:val="19"/>
          <w:szCs w:val="19"/>
        </w:rPr>
        <w:t>daného hodnotenia</w:t>
      </w:r>
      <w:r>
        <w:rPr>
          <w:rFonts w:ascii="Arial" w:hAnsi="Arial" w:cs="Arial"/>
          <w:sz w:val="19"/>
          <w:szCs w:val="19"/>
        </w:rPr>
        <w:t>.</w:t>
      </w:r>
      <w:r w:rsidRPr="00A74BCF">
        <w:rPr>
          <w:rFonts w:ascii="Arial" w:hAnsi="Arial" w:cs="Arial"/>
          <w:sz w:val="19"/>
          <w:szCs w:val="19"/>
        </w:rPr>
        <w:t xml:space="preserve"> </w:t>
      </w:r>
    </w:p>
    <w:p w14:paraId="010BDF49" w14:textId="77777777" w:rsidR="002376BD" w:rsidRPr="002376BD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>Hodnotiteľ overí správnosť vstupných údajov pre výpočet, ktoré sú uvedené v rozpočte projektu. Musí byť zohľadnená aj skutočnosť, či žiadateľ je, alebo nie je platcom DPH. V prípade, ak nie je platcom DPH, sumy musia byť uvedené s DPH. V prípade, ak je platcom DPH, sumy musia byť uvedené bez DPH</w:t>
      </w:r>
      <w:r w:rsidR="001D00D4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1D00D4" w:rsidRPr="001D00D4">
        <w:rPr>
          <w:rFonts w:ascii="Arial" w:hAnsi="Arial" w:cs="Arial"/>
          <w:color w:val="000000" w:themeColor="text1"/>
          <w:sz w:val="19"/>
          <w:szCs w:val="19"/>
        </w:rPr>
        <w:t>(v závislosti od typu výdavkov)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3F81B23C" w14:textId="77777777" w:rsidR="002376BD" w:rsidRPr="002376BD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>Cieľom hodnotenia je posúdiť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>,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 či je dodržaný princíp minimalizácie nákladov pri dodržaní požadovanej kvality a rozsahu výstupov. V prípade identifikácie neoprávnených výdavkov projektu na základe uvedených kritérií hodnotiteľ zníži výšku celkových oprávnených výdavkov znížením výšky jednotlivých oprávnených výdavkov, znížením merných množstiev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jednotlivých oprávnených výdavkov alebo ich zaradením do neoprávnených výdavkov v celej výške.</w:t>
      </w:r>
    </w:p>
    <w:p w14:paraId="6D9F82E9" w14:textId="7D0F05F6" w:rsidR="00D13D49" w:rsidRPr="009D2889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Po vyhodnotení všetkých výdavkov sa pri posudzovaní hospodárnosti a efektívnosti výdavkov projektu berie do úvahy výška výdavkov projektu po ich prípadnom znížení odborným hodnotiteľom. </w:t>
      </w:r>
      <w:r w:rsidR="00D13D49" w:rsidRPr="009D2889">
        <w:rPr>
          <w:rFonts w:ascii="Arial" w:hAnsi="Arial" w:cs="Arial"/>
          <w:color w:val="000000" w:themeColor="text1"/>
          <w:sz w:val="19"/>
          <w:szCs w:val="19"/>
        </w:rPr>
        <w:t>Ak odborný  hodnotiteľ identifikuje neoprávnené výdavky, je povinný konkrétne zdôvodniť prečo výdavky označil za neoprávnené.</w:t>
      </w:r>
      <w:r w:rsidR="00970CB9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970CB9" w:rsidRPr="00E903A2">
        <w:rPr>
          <w:rFonts w:ascii="Arial" w:hAnsi="Arial" w:cs="Arial"/>
          <w:color w:val="000000" w:themeColor="text1"/>
          <w:sz w:val="19"/>
          <w:szCs w:val="19"/>
        </w:rPr>
        <w:t xml:space="preserve">Ak identifikované </w:t>
      </w:r>
      <w:r w:rsidR="00970CB9" w:rsidRPr="00F227C6">
        <w:rPr>
          <w:rFonts w:ascii="Arial" w:hAnsi="Arial" w:cs="Arial"/>
          <w:sz w:val="19"/>
          <w:szCs w:val="19"/>
        </w:rPr>
        <w:t xml:space="preserve">vecne neoprávnené výdavky tvoria viac ako 30% </w:t>
      </w:r>
      <w:r w:rsidR="00970CB9" w:rsidRPr="00E903A2">
        <w:rPr>
          <w:rFonts w:ascii="Arial" w:eastAsia="Helvetica" w:hAnsi="Arial" w:cs="Arial"/>
          <w:color w:val="000000" w:themeColor="text1"/>
          <w:sz w:val="19"/>
          <w:szCs w:val="19"/>
        </w:rPr>
        <w:t>finančnej hodnoty žiadateľom definovaných celkových oprávnených výdavkov projektu, navrhnuté výdavky projektu nespĺňajú podmienku efektívnosti a hospodárnosti projektu.</w:t>
      </w:r>
    </w:p>
    <w:p w14:paraId="1B6E0528" w14:textId="77777777" w:rsidR="00D13D49" w:rsidRPr="009D2889" w:rsidRDefault="00D13D49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>V prípade, že navrhnuté výdavky projektu nespĺňajú podmienku hospodárnosti a efektívnosti a nezodpovedajú obvyklým cenám v danom mieste a čase, odborný  hodnotiteľ uvedie v Hodnotiacom hárku odborného hodnotenia v časti Výsledok posúdenia „NIE“ a ŽoNFP je vyradená zo schvaľovacieho procesu.</w:t>
      </w:r>
      <w:r w:rsidR="00DC21C3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66C88135" w14:textId="77777777" w:rsidR="00D13D49" w:rsidRPr="002376BD" w:rsidRDefault="00D13D49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>Ak navrhnuté výdavky projektu spĺňajú podmienku hospodárnosti a efektívnosti a zodpovedajú obvyklým cenám v danom mieste a čase, odborný  hodnotiteľ uvedie v hodnotiacom hárku odborného hodnotenia v časti Výsledok posúdenia „ÁNO“.</w:t>
      </w:r>
    </w:p>
    <w:p w14:paraId="3511B881" w14:textId="5DB33C32" w:rsidR="007C13C3" w:rsidRDefault="002376BD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Hodnotiteľ svoju odpoveď zdôvodní v hodnotiacom hárku odborného hodnotenia v časti Komentár a súčasne uvedie odkaz na dokument alebo relevantnú časť (ŽoNFP a relevantnej prílohy), na základe ktorej bolo vykonané hodnotenie. </w:t>
      </w:r>
      <w:r w:rsidR="00F6311B" w:rsidRPr="009B070E">
        <w:rPr>
          <w:rFonts w:ascii="Arial" w:hAnsi="Arial" w:cs="Arial"/>
          <w:sz w:val="19"/>
          <w:szCs w:val="19"/>
        </w:rPr>
        <w:t xml:space="preserve">Hodnotiteľ je povinný popísať a uviesť v časti Komentár </w:t>
      </w:r>
      <w:r w:rsidR="00F6311B" w:rsidRPr="009B070E">
        <w:rPr>
          <w:rFonts w:ascii="Arial" w:hAnsi="Arial" w:cs="Arial"/>
          <w:color w:val="000000" w:themeColor="text1"/>
          <w:sz w:val="19"/>
          <w:szCs w:val="19"/>
        </w:rPr>
        <w:t xml:space="preserve">ku každému z pomocných nástrojov na overenie hospodárnosti výdavkov konkrétny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výdavkov). </w:t>
      </w:r>
      <w:r w:rsidR="00147A1E">
        <w:rPr>
          <w:rFonts w:ascii="Arial" w:hAnsi="Arial" w:cs="Arial"/>
          <w:color w:val="000000" w:themeColor="text1"/>
          <w:sz w:val="19"/>
          <w:szCs w:val="19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A24470">
        <w:rPr>
          <w:rFonts w:ascii="Arial" w:hAnsi="Arial" w:cs="Arial"/>
          <w:color w:val="000000" w:themeColor="text1"/>
          <w:sz w:val="19"/>
          <w:szCs w:val="19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2C011D">
        <w:rPr>
          <w:rFonts w:ascii="Arial" w:hAnsi="Arial" w:cs="Arial"/>
          <w:color w:val="000000" w:themeColor="text1"/>
          <w:sz w:val="19"/>
          <w:szCs w:val="19"/>
        </w:rPr>
        <w:t xml:space="preserve">právne </w:t>
      </w:r>
      <w:r w:rsidR="00A24470">
        <w:rPr>
          <w:rFonts w:ascii="Arial" w:hAnsi="Arial" w:cs="Arial"/>
          <w:color w:val="000000" w:themeColor="text1"/>
          <w:sz w:val="19"/>
          <w:szCs w:val="19"/>
        </w:rPr>
        <w:t>predpisy (tam, kde je to relevantné) atď., ktoré boli posudzované v rámci overovania efektívnosti a hospodárnosti výdavkov a uvedie výsledok posúdenia.</w:t>
      </w:r>
      <w:r w:rsidR="00147A1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2B32F5">
        <w:rPr>
          <w:rFonts w:ascii="Arial" w:hAnsi="Arial" w:cs="Arial"/>
          <w:sz w:val="19"/>
          <w:szCs w:val="19"/>
        </w:rPr>
        <w:t xml:space="preserve"> 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Hodnotiteľ je povinný uviesť odpoveď pri každom konkrétnom hodnotení vylučujúceho kritéria, a to tak v prípade kladného ako aj negatívneho hodnotenia.</w:t>
      </w:r>
    </w:p>
    <w:p w14:paraId="1680B6A5" w14:textId="77777777" w:rsidR="00D47E3A" w:rsidRDefault="00D47E3A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40192727" w14:textId="3DCA5737" w:rsidR="00D47E3A" w:rsidRDefault="00D47E3A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  <w:p w14:paraId="06B27D4C" w14:textId="77777777" w:rsidR="00F6311B" w:rsidRDefault="00F6311B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199"/>
        <w:gridCol w:w="4961"/>
        <w:gridCol w:w="1399"/>
        <w:gridCol w:w="1557"/>
        <w:gridCol w:w="4415"/>
      </w:tblGrid>
      <w:tr w:rsidR="00171453" w:rsidRPr="00D96F1C" w14:paraId="41AB4D89" w14:textId="77777777" w:rsidTr="00E36259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DFF612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EFD5C6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E8E07A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8F8701B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F16FBC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258546A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0400F17A" w14:textId="77777777" w:rsidTr="00E36259">
        <w:trPr>
          <w:trHeight w:val="1054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5151" w14:textId="77777777" w:rsidR="001325C0" w:rsidRPr="00D96F1C" w:rsidRDefault="001325C0" w:rsidP="008E6C23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4.3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E7461" w14:textId="77777777" w:rsidR="001325C0" w:rsidRPr="00D96F1C" w:rsidRDefault="001325C0" w:rsidP="00E36259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392EA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Posudzuje sa zabezpečenie udržateľnosti projektu, t.j. finančného krytia prevádzky projektu (CF - cash flow) počas celého obdobia udržateľnosti projektu podľa čl. 71 všeobecného nariadenia.</w:t>
            </w:r>
          </w:p>
          <w:p w14:paraId="45880781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Za udržateľný sa považuje projekt, ktorý vo finančnej analýze preukáže kladný alebo minimálne nulový kumulovaný (nediskontovaný) čistý peňažný tok za každý rok obdobia udržateľnosti projektu. V prípade záporného kumulovaného čistého peňažného toku sa hodnotia dostatočné zdroje krytia deficitu.</w:t>
            </w:r>
          </w:p>
          <w:p w14:paraId="0E94BA4E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 xml:space="preserve">Zároveň sa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posudzuje finančná situácia/stabilita žiadateľa a to podľa vypočítaných hodnôt finančných ukazovateľov v rámci finančnej analýzy (napr. v prípade verejného sektora na základe ukazovateľa likvidity a ukazovateľa zadlženosti, v prípade súkromného sektora na základe modelu hodnotenia firmy, napr. Altmanov index, index bonity).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BBFF06" w14:textId="77777777" w:rsidR="001325C0" w:rsidRPr="00D96F1C" w:rsidRDefault="001325C0" w:rsidP="00E36259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338E54" w14:textId="77777777" w:rsidR="001325C0" w:rsidRPr="00D96F1C" w:rsidRDefault="001325C0" w:rsidP="00E36259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7FDD0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Prevádzka projektu dosahuje kladnú, alebo minimálne nulovú, hodnotu kumulovaného CF v každom roku referenčného obdobia udržateľnosti projektu, resp. pre roky so záporným kumulovaným CF sú uvedené relevantné a overiteľné zdroje/spôsoby finančného krytia prevádzky (napr. preukázaný záväzok samosprávy dofinancovať prevádzku projektu). Finančná situácia žiadateľa je dobrá a nepredstavuje riziko pre realizáciu projektu.</w:t>
            </w:r>
          </w:p>
        </w:tc>
      </w:tr>
      <w:tr w:rsidR="001325C0" w:rsidRPr="00D96F1C" w14:paraId="2F9B1693" w14:textId="77777777" w:rsidTr="00E36259">
        <w:trPr>
          <w:trHeight w:val="185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91CA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1BC43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033EC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4DFEA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0587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C6B5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Prevádzka projektu nedosahuje kladnú hodnotu kumulovaného CF v každom roku referenčného obdobia udržateľnosti projektu a zároveň pre roky so záporným kumulovaným CF nie sú uvedené relevantné a overiteľné zdroje/spôsoby finančného krytia prevádzky (napr. preukázaný záväzok samosprávy dofinancovať prevádzku projektu).  </w:t>
            </w: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Finančná situácia žiadateľa je zlá a predstavuje riziko pre realizáciu projektu.</w:t>
            </w:r>
          </w:p>
        </w:tc>
      </w:tr>
    </w:tbl>
    <w:p w14:paraId="6BBDD2F3" w14:textId="10BAD7E9" w:rsidR="0086056B" w:rsidRDefault="0086056B" w:rsidP="0086056B">
      <w:pPr>
        <w:spacing w:after="0" w:line="276" w:lineRule="auto"/>
        <w:rPr>
          <w:rFonts w:ascii="Arial" w:hAnsi="Arial" w:cs="Arial"/>
          <w:color w:val="000000" w:themeColor="text1"/>
          <w:sz w:val="19"/>
          <w:szCs w:val="19"/>
        </w:rPr>
      </w:pPr>
      <w:r w:rsidRPr="00C8207B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>7. Popis projektu</w:t>
      </w:r>
      <w:r w:rsidRPr="00C8207B">
        <w:rPr>
          <w:rFonts w:ascii="Arial" w:hAnsi="Arial" w:cs="Arial"/>
          <w:color w:val="000000" w:themeColor="text1"/>
          <w:sz w:val="19"/>
          <w:szCs w:val="19"/>
        </w:rPr>
        <w:t>, príloha Index finančnej situácie žiadateľa.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4058EF">
        <w:rPr>
          <w:rFonts w:ascii="Arial" w:hAnsi="Arial" w:cs="Arial"/>
          <w:b/>
          <w:color w:val="000000" w:themeColor="text1"/>
          <w:sz w:val="19"/>
          <w:szCs w:val="19"/>
        </w:rPr>
        <w:t>Hodnotiteľ posudzuje údaje za rok n.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6C52B467" w14:textId="77777777" w:rsidR="0086056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3BDFC4A3" w14:textId="77777777" w:rsidR="0086056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lastRenderedPageBreak/>
        <w:t>Hodnotiteľ v kritériu posudzuje finančnú situáciu žiadateľa plánovanú a finančnú situáciu žiadateľa aktuálnu. Hodnotiteľ posudzuje plánovanú finančnú situáciu na základe cash-flow z finančnej analýzy projektu (ide o predpoklad vývoja príjmov a výdavkov súvisiacich s užívaním výsledku realizácie projektu) a finančnú situáciu žiadateľa aktuálnu (ide o posúdenie posledných dostupných údajov z účtovnej závierky na základe výpočtu pomerových ukazovateľov/indexov)</w:t>
      </w:r>
    </w:p>
    <w:p w14:paraId="4029F6F1" w14:textId="77777777" w:rsidR="00F6311B" w:rsidRDefault="00F6311B" w:rsidP="0086056B">
      <w:pPr>
        <w:spacing w:after="0" w:line="276" w:lineRule="auto"/>
        <w:rPr>
          <w:rFonts w:ascii="Arial" w:hAnsi="Arial" w:cs="Arial"/>
          <w:color w:val="000000" w:themeColor="text1"/>
          <w:sz w:val="19"/>
          <w:szCs w:val="19"/>
        </w:rPr>
      </w:pPr>
    </w:p>
    <w:p w14:paraId="6F6F3D73" w14:textId="77777777" w:rsidR="0086056B" w:rsidRPr="005D6746" w:rsidRDefault="0086056B" w:rsidP="0086056B">
      <w:pPr>
        <w:spacing w:after="0" w:line="276" w:lineRule="auto"/>
        <w:rPr>
          <w:rFonts w:ascii="Arial" w:hAnsi="Arial" w:cs="Arial"/>
          <w:b/>
          <w:color w:val="000000" w:themeColor="text1"/>
          <w:sz w:val="19"/>
          <w:szCs w:val="19"/>
        </w:rPr>
      </w:pPr>
      <w:r w:rsidRPr="005D6746">
        <w:rPr>
          <w:rFonts w:ascii="Arial" w:hAnsi="Arial" w:cs="Arial"/>
          <w:b/>
          <w:color w:val="000000" w:themeColor="text1"/>
          <w:sz w:val="19"/>
          <w:szCs w:val="19"/>
        </w:rPr>
        <w:t>Posúdenie cash-flow projektu – finančná analýza</w:t>
      </w:r>
    </w:p>
    <w:p w14:paraId="1995570C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11391AFD" w14:textId="77777777" w:rsidR="0086056B" w:rsidRPr="00C8207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správnosť výpočtu a samotnú hodnotu kumulovaného „cash flow“ (t.j. peňažného toku) v každom roku referenčného obdobia udržateľnosti projektu (analýza peňažných tokov je súčasťou finančnej analýzy, resp. Opisu projektu). V prípade nesprávneho výpočtu, resp. nejasností hodnotiteľ požiada žiadateľa o doplnenie/vysvetlenie.</w:t>
      </w:r>
    </w:p>
    <w:p w14:paraId="56CD1528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14B170AE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Poznámka: záporná hodnota „cash flow“ môže byť prirodzeným javom pri niektorých typoch projektov, najmä v prvom roku udržateľnosti projektu. Záporná hodnota „cash flow“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v prvom roku finančnej analýzy 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preto nie je sama o sebe dôvodom na pridelenie hodnotenia „nie“.</w:t>
      </w:r>
    </w:p>
    <w:p w14:paraId="763C922F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5D6746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Hodnotiteľ vyhodnotí túto časť kritéria ako „nie“ pokiaľ projekt negeneruje kladné hodnoty cash-flow počas celej doby udržateľnosti projektu</w:t>
      </w: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 xml:space="preserve"> (s výnimkou prvého roku)</w:t>
      </w:r>
      <w:r w:rsidRPr="005D6746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 xml:space="preserve"> a v prípade záporných hodnôt cash-flow nie sú tieto vierohodným spôsobom finančne vykryté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0CC10026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V ostatných prípadoch uvedie hodnotenie „áno“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632F7B02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2F8EE753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Vierohodný spôsob vykrytia záporného cash-flow je napr.:</w:t>
      </w:r>
    </w:p>
    <w:p w14:paraId="184D2EB3" w14:textId="77777777" w:rsidR="0086056B" w:rsidRDefault="0086056B" w:rsidP="0086056B">
      <w:pPr>
        <w:pStyle w:val="Predvolen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preukázaný záväzok samosprávy dofinancovať prevádzku projektu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</w:p>
    <w:p w14:paraId="640550CF" w14:textId="77777777" w:rsidR="0086056B" w:rsidRPr="00B21721" w:rsidRDefault="0086056B" w:rsidP="0086056B">
      <w:pPr>
        <w:pStyle w:val="Predvolen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preklenovací úver v tom roku finančnej analýzy, v ktorom vzniká záporný cash-flow. V tomto prípade však musí existovať predpoklad, že sa prekleňovací úver splatí s kladných tokov cash-flow v ďalších rokoch finančnej analýzy počas doby technicko-ekonomickej životaschopnosti investície (t.j. na splatenie tohto úveru možno použiť aj kladné toky </w:t>
      </w:r>
      <w:r w:rsidRPr="004E39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cash-flow generované po období udržateľnosti, keďže možno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</w:t>
      </w:r>
      <w:r w:rsidRPr="004E39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redpokladať, že životaschopnosť investície je dlhšia ako štandardné obdobie udržateľnosti)</w:t>
      </w:r>
      <w:r w:rsidRPr="00B2172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</w:p>
    <w:p w14:paraId="3AF9EF7D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21656388" w14:textId="77777777" w:rsidR="0086056B" w:rsidRPr="005D6746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 w:rsidRPr="005D6746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Posúdenie finančnej situácie – údaje z účtovnej závierky</w:t>
      </w:r>
    </w:p>
    <w:p w14:paraId="49A81912" w14:textId="77777777" w:rsidR="0086056B" w:rsidRPr="00C8207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50D69803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základné finančné ukazovatele žiadateľa. Predmetom hodnotenia je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kontrola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správnos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ti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údajov a ich výpočtu v rámci Indexu finančnej situácie žiadateľa na základe účtovných závierok. V prípade, že údaje o finančnej situácii žiadateľa sú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negatívne,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hodnotiteľ zváži vzhľadom na modelovaný peňažný tok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vo finančnej analýze,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či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 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existuje závažné riziko pre realizáciu projektu a/alebo riziko ohrozenia finančnej udržateľnosti projektu (t.j. finančnej schopnosti prevádzkovať výstupy projektu).</w:t>
      </w:r>
    </w:p>
    <w:p w14:paraId="53928813" w14:textId="77777777" w:rsidR="0086056B" w:rsidRPr="00C8207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377B2AB4" w14:textId="77777777" w:rsidR="0086056B" w:rsidRPr="005D6746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5D6746">
        <w:rPr>
          <w:rFonts w:ascii="Arial" w:eastAsiaTheme="minorHAnsi" w:hAnsi="Arial" w:cs="Arial"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t>Posúdenie finančnej situácie – Altmanov index</w:t>
      </w:r>
      <w:r>
        <w:rPr>
          <w:rFonts w:ascii="Arial" w:eastAsiaTheme="minorHAnsi" w:hAnsi="Arial" w:cs="Arial"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t xml:space="preserve"> - podniky</w:t>
      </w:r>
    </w:p>
    <w:p w14:paraId="0B220127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3292ECC4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Altmanov index sa používa pre tzv. ostatných žiadateľov. Z hľadiska právnej formy medzi nich patria žiadatelia zriadení za účelom podnikania, resp. dosahovania zisku. Z hľadiska účtovného tieto subjekty účtujú v sústave jednoduchého alebo podvojného účtovníctva označovaného ako účtovníctvo pre podnikateľov.</w:t>
      </w:r>
    </w:p>
    <w:p w14:paraId="4991EC80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7E2AC768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 w:rsidRPr="00BF5523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vyhodnotí túto časť kritéria ako „nie“ pokiaľ </w:t>
      </w: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Altmanov index za rok n spadá do kategórie „</w:t>
      </w:r>
      <w:r w:rsidRPr="002121C1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Firma s veľmi silnými finančnými problémami</w:t>
      </w: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“</w:t>
      </w:r>
    </w:p>
    <w:p w14:paraId="4A30E9FA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V ostatných prípadoch uvedie hodnotenie „áno“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518CE5C6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2557C17C" w14:textId="77777777" w:rsidR="0086056B" w:rsidRPr="004058EF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4058EF"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lastRenderedPageBreak/>
        <w:t>Posúdenie finančnej situácie – verejné a neziskové účtovné jednotky</w:t>
      </w:r>
    </w:p>
    <w:p w14:paraId="38F2A4EA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Posúdenie finančnej situácie subjektov verejného sektora, resp. subjektov založených za iným účelom než je podnikanie a dosahovanie zisku nie je možné posúdiť na základe Altmanovho indexu. Hlavnými znakmi definujúcimi finančnú situáciu týchto subjektov je predovšetkým posúdenie ich platobnej schopnosti a celkovej zadlženosti. Tieto znaky finančnej situácie sa odrážajú aj v definícii podniku v ťažkostiach a v prípade obcí a VÚC tiež v definícii zavedenia nútenej správy, ktorá je znakom že subjekt je v ťažkostiach. Vo všeobecnosti možno konštatovať, že pokiaľ takýto subjekt nie je v nútenej správe, resp. nie je v ťažkostiach, tak sú vytvorené základné predpoklady udržateľnosti subjektu.</w:t>
      </w:r>
    </w:p>
    <w:p w14:paraId="4FAD8271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4E72164C" w14:textId="77777777" w:rsidR="0086056B" w:rsidRPr="004058EF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 tomto prípade sa zohľadní miera platobnej schopnosti a celkovej zadlženosti ako doplnkové parametre na uistenie sa udržateľnosti subjektu a s ním aj projektu.</w:t>
      </w:r>
      <w:r w:rsidDel="005D6746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  <w:r w:rsidRPr="0081685B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>Hodnotiteľ posudzuje</w:t>
      </w:r>
      <w:r w:rsidRPr="004058EF">
        <w:rPr>
          <w:rFonts w:ascii="Arial" w:hAnsi="Arial" w:cs="Arial"/>
          <w:b/>
          <w:color w:val="000000" w:themeColor="text1"/>
          <w:sz w:val="19"/>
          <w:szCs w:val="19"/>
        </w:rPr>
        <w:t xml:space="preserve"> údaje za rok n.</w:t>
      </w:r>
    </w:p>
    <w:p w14:paraId="09CE3502" w14:textId="77777777" w:rsidR="0086056B" w:rsidRDefault="0086056B" w:rsidP="0086056B">
      <w:p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u w:val="single"/>
        </w:rPr>
      </w:pPr>
    </w:p>
    <w:p w14:paraId="46D44792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  <w:u w:val="single"/>
          <w:lang w:val="sk-SK"/>
        </w:rPr>
        <w:t xml:space="preserve">Ukazovatele platobnej schopnosti – likvidity, </w:t>
      </w:r>
    </w:p>
    <w:p w14:paraId="58CA8E92" w14:textId="77777777" w:rsidR="0086056B" w:rsidRPr="0081685B" w:rsidRDefault="0086056B" w:rsidP="0086056B">
      <w:pPr>
        <w:pStyle w:val="Predvolen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Pokiaľ je hodnota likvidity 1 stupňa – pohotová likvidita menšia ako 0,2 a zároveň</w:t>
      </w:r>
    </w:p>
    <w:p w14:paraId="6DCC4B68" w14:textId="77777777" w:rsidR="0086056B" w:rsidRPr="0081685B" w:rsidRDefault="0086056B" w:rsidP="0086056B">
      <w:pPr>
        <w:pStyle w:val="Predvolen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Pokiaľ je hodnota likvidity 2 stupňa – bežná likvidita menšia ako 0,85 a zároveň</w:t>
      </w:r>
    </w:p>
    <w:p w14:paraId="5175C2DA" w14:textId="77777777" w:rsidR="0086056B" w:rsidRPr="0081685B" w:rsidRDefault="0086056B" w:rsidP="0086056B">
      <w:pPr>
        <w:pStyle w:val="Predvolen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Pokiaľ je hodnota likvidity 3 stupňa – celková likvidita menšia ako 1,35,</w:t>
      </w:r>
    </w:p>
    <w:p w14:paraId="2DC0F898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Vyhodnotí hodnotiteľ platobnú schopnosť ako nedostatočnú.</w:t>
      </w:r>
    </w:p>
    <w:p w14:paraId="67CCA90A" w14:textId="77777777" w:rsidR="00A90733" w:rsidRDefault="00A90733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</w:p>
    <w:p w14:paraId="45995F91" w14:textId="77777777" w:rsidR="00A90733" w:rsidRDefault="00A90733" w:rsidP="00A90733">
      <w:pPr>
        <w:pStyle w:val="Predvolen"/>
        <w:spacing w:line="276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b/>
          <w:bCs/>
          <w:i/>
          <w:iCs/>
          <w:color w:val="000000" w:themeColor="text1"/>
          <w:sz w:val="19"/>
          <w:szCs w:val="19"/>
          <w:lang w:val="sk-SK"/>
        </w:rPr>
        <w:t>Pozn</w:t>
      </w:r>
      <w:r>
        <w:rPr>
          <w:rFonts w:ascii="Arial" w:hAnsi="Arial" w:cs="Arial"/>
          <w:i/>
          <w:iCs/>
          <w:color w:val="000000" w:themeColor="text1"/>
          <w:sz w:val="19"/>
          <w:szCs w:val="19"/>
          <w:lang w:val="sk-SK"/>
        </w:rPr>
        <w:t xml:space="preserve">.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V prípade žiadateľov účtujúcich v sústave jednoduchého účtovníctva ak ich krátkodobé záväzky sú nulové a nie je možné matematicky vykalkulovať hodnotu likvidít (1 až 3 stupňa), žiadateľ musí mať hodnotu majetku vyššiu ako 0,00 Eur a celkové príjmy &gt; celkové výdavky žiadateľa, vtedy je možné určiť </w:t>
      </w:r>
      <w:r>
        <w:rPr>
          <w:rFonts w:ascii="Arial" w:hAnsi="Arial" w:cs="Arial"/>
          <w:b/>
          <w:bCs/>
          <w:color w:val="000000" w:themeColor="text1"/>
          <w:sz w:val="19"/>
          <w:szCs w:val="19"/>
          <w:lang w:val="sk-SK"/>
        </w:rPr>
        <w:t>podmienky likvidity za vyhovujúce.</w:t>
      </w:r>
    </w:p>
    <w:p w14:paraId="4EBBDA31" w14:textId="77777777" w:rsidR="00A90733" w:rsidRDefault="00A90733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</w:p>
    <w:p w14:paraId="5F0D9910" w14:textId="580EE6DF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t>Ukazovatele zadlženosti</w:t>
      </w:r>
    </w:p>
    <w:p w14:paraId="27B5DD58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06F94D58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Pokiaľ je miera zadlženosti väčšia ako 70 % vyhodnotí hodnotiteľ platobnú schopnosť ako nedostatočnú</w:t>
      </w: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2518CA50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43163262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</w:rPr>
        <w:t>V prípade, že aj ukazovatele platobnej schopnosti – likvidity, aj ukazovateľ miery zadlženosti nie sú dostatočné, vyhodnotí hodnotiteľ túto časť kritéria ako „nie“.</w:t>
      </w:r>
    </w:p>
    <w:p w14:paraId="4597B2D7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</w:rPr>
        <w:t>V ostatných prípadoch uvedie hodnotenie „áno“</w:t>
      </w:r>
    </w:p>
    <w:p w14:paraId="67B4C8C1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1D868E79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</w:rPr>
        <w:t>Záver hodnotenia</w:t>
      </w:r>
    </w:p>
    <w:p w14:paraId="4E14832F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03F98A01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 vyhodnotení údajov finančnej analýzy a finančnej situácie žiadateľa hodnotiteľ vyhodnotí kritérium odpoveďou (áno/nie) v zmysle spôsobu aplikácie hodnotiaceho kritéria.</w:t>
      </w:r>
    </w:p>
    <w:p w14:paraId="172FF95F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vyhodnotí kritérium ako splnené len v tom prípade, že pri posúdení cash-flow z finančnej analýzy projektu ako aj pri posúdení finančnej situácie žiadateľa na základe údajov z účtovných závierok uviedol „áno“. Dvakrát „áno“ znamená, že projekt vyhovel kritériu.</w:t>
      </w:r>
    </w:p>
    <w:p w14:paraId="267E5D0C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</w:p>
    <w:p w14:paraId="58C45D4A" w14:textId="7AB182A4" w:rsidR="0086056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tak v prípade kladného ako aj negatívneho hodnotenia.</w:t>
      </w:r>
    </w:p>
    <w:p w14:paraId="06EDC22C" w14:textId="77777777" w:rsidR="00F227C6" w:rsidRPr="0081685B" w:rsidRDefault="00F227C6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86"/>
        <w:gridCol w:w="4639"/>
        <w:gridCol w:w="1391"/>
        <w:gridCol w:w="1557"/>
        <w:gridCol w:w="4550"/>
      </w:tblGrid>
      <w:tr w:rsidR="00171453" w:rsidRPr="00D96F1C" w14:paraId="79DAAD54" w14:textId="77777777" w:rsidTr="00F227C6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623E6D7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A5B7562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1B3220C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02DDA22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1637E6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6B3B9C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4C353823" w14:textId="77777777" w:rsidTr="00F227C6">
        <w:trPr>
          <w:trHeight w:val="584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871AA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4.4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D743A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4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0BD60" w14:textId="77777777" w:rsidR="001325C0" w:rsidRPr="00D96F1C" w:rsidRDefault="001325C0" w:rsidP="00E36259">
            <w:pPr>
              <w:widowControl w:val="0"/>
              <w:spacing w:line="288" w:lineRule="auto"/>
              <w:jc w:val="both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Posudzuje sa miera správnosti rozpočtu projektu z pohľadu vecnej oprávnenosti (obsahová oprávnenosť v zmysle riadiacej dokumentácie IROP, hospodárnosť, efektívnosť, účelnosť a účinnosť).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DB95C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BBB7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2549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95% a viac z finančnej hodnoty navrhovaných celkových výdavkov je vecne oprávnených.</w:t>
            </w:r>
          </w:p>
        </w:tc>
      </w:tr>
      <w:tr w:rsidR="001325C0" w:rsidRPr="00D96F1C" w14:paraId="55FD6442" w14:textId="77777777" w:rsidTr="00F227C6">
        <w:trPr>
          <w:trHeight w:val="598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76FA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34AD0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9CBAE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79BF0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3C34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4D96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90% až do 95% z finančnej hodnoty navrhovaných celkových výdavkov je vecne oprávnených.</w:t>
            </w:r>
          </w:p>
        </w:tc>
      </w:tr>
      <w:tr w:rsidR="001325C0" w:rsidRPr="00D96F1C" w14:paraId="19752A17" w14:textId="77777777" w:rsidTr="00F227C6">
        <w:trPr>
          <w:trHeight w:val="556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C1FF9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39829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10463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1F2DF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5BF6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A516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80% až do 90% z finančnej hodnoty navrhovaných celkových výdavkov je vecne oprávnených.</w:t>
            </w:r>
          </w:p>
        </w:tc>
      </w:tr>
      <w:tr w:rsidR="001325C0" w:rsidRPr="00D96F1C" w14:paraId="74D3611D" w14:textId="77777777" w:rsidTr="00F227C6">
        <w:trPr>
          <w:trHeight w:val="405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79D0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090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99DE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DB6C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AF27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ABD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70% až do 80% z finančnej hodnoty navrhovaných celkových výdavkov je vecne oprávnených.</w:t>
            </w:r>
          </w:p>
        </w:tc>
      </w:tr>
    </w:tbl>
    <w:p w14:paraId="6C418A7F" w14:textId="6AF9B718" w:rsidR="009D6B3B" w:rsidRPr="00D96F1C" w:rsidRDefault="009D6B3B" w:rsidP="009D6B3B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 častiach ŽoNFP: 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>7.2 Spôsob realizácie aktivít projektu</w:t>
      </w:r>
      <w:r w:rsidR="00D03D73" w:rsidRPr="00D96F1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>,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11. Rozpočet projektu, príloha </w:t>
      </w:r>
      <w:r w:rsidR="007160E6">
        <w:rPr>
          <w:rFonts w:ascii="Arial" w:hAnsi="Arial" w:cs="Arial"/>
          <w:color w:val="000000" w:themeColor="text1"/>
          <w:sz w:val="19"/>
          <w:szCs w:val="19"/>
        </w:rPr>
        <w:t>R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ozpočet projektu.</w:t>
      </w:r>
    </w:p>
    <w:p w14:paraId="296B18CF" w14:textId="77777777" w:rsidR="009D6B3B" w:rsidRPr="00D96F1C" w:rsidRDefault="009D6B3B" w:rsidP="009D6B3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D96F1C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celkovú stránku vecnej oprávnenosti výdavkov – t.j. obsahová oprávnenosť v zmysle riadiacej dokumentácie IROP, hospodárnosť, efektívnosť, účelnosť a účinnosť.</w:t>
      </w:r>
    </w:p>
    <w:p w14:paraId="0CA37B9E" w14:textId="77777777" w:rsidR="009D6B3B" w:rsidRPr="00D96F1C" w:rsidRDefault="009D6B3B" w:rsidP="009D6B3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D96F1C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Pri vyhodnotení tohto kritéria sumarizuje výsledky z hodnotenia kritéria 4.1 a 4.2 a identifikuje percentuálnu hodnotu vecne oprávnených výdavkov (po vyhodnotení kritérií 4.1 a 4.2) z finančnej hodnoty navrhovaných celkových výdavkov. Hodnotiteľ priradí príslušnú bodovú hodnotu (6,4,2,0) v zmysle popisu aplikácie hodnotiaceho kritéria.</w:t>
      </w:r>
    </w:p>
    <w:p w14:paraId="76CA1BA3" w14:textId="77777777" w:rsidR="009D6B3B" w:rsidRDefault="009D6B3B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057"/>
        <w:gridCol w:w="2693"/>
        <w:gridCol w:w="1391"/>
        <w:gridCol w:w="1557"/>
        <w:gridCol w:w="6691"/>
      </w:tblGrid>
      <w:tr w:rsidR="00171453" w:rsidRPr="00D96F1C" w14:paraId="501F0E42" w14:textId="77777777" w:rsidTr="00E36259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B4E4999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56A4886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6D23A3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FCC782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7E8EE9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3D3B77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13D9AC1C" w14:textId="77777777" w:rsidTr="00E36259">
        <w:trPr>
          <w:trHeight w:val="250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2E57F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4.5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DB2C1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Štruktúra a správnosť rozpočtu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6C72C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Posudzuje či sú jednotlivé výdavky zrozumiteľné, matematicky správne, dostatočne podrobne špecifikované a správne priradené k skupinám oprávnených výdavkov.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3968A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DE69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376A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Rozpočet je matematicky správny, jednotlivé položky sú  zrozumiteľné, dostatočne podrobne špecifikované a správne priradené k skupinám oprávnených výdavkov. Prípadné nedostatky sa týkajú iba individuálnych položiek a nespôsobujú odchýlku väčšiu než 1% z výšky celkového navrhovaného rozpočtu.</w:t>
            </w:r>
          </w:p>
        </w:tc>
      </w:tr>
      <w:tr w:rsidR="001325C0" w:rsidRPr="00D96F1C" w14:paraId="1CB15C52" w14:textId="77777777" w:rsidTr="00E36259">
        <w:trPr>
          <w:trHeight w:val="255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C766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72B2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F59ED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99C01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DA6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A8C6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Rozpočet vykazuje nedostatky v matematickej správnosti, a/alebo sú identifikované nedostatky v jednotlivých položkách (nie sú  zrozumiteľné, dostatočne podrobne špecifikované a/alebo správne priradené k skupinám oprávnených výdavkov). Identifikované nedostatky sa týkajú súhrnných položiek a/alebo individuálnych položiek. Nedostatky nespôsobujú odchýlku väčšiu než 5% z výšky celkového navrhovaného rozpočtu.</w:t>
            </w:r>
          </w:p>
        </w:tc>
      </w:tr>
      <w:tr w:rsidR="001325C0" w:rsidRPr="00D96F1C" w14:paraId="6A5C880F" w14:textId="77777777" w:rsidTr="00E36259">
        <w:trPr>
          <w:trHeight w:val="240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659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4DB6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22A0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0FFD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6223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8AB2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Rozpočet vykazuje nedostatky v matematickej správnosti, a/alebo sú identifikované nedostatky v jednotlivých položkách (nie sú  zrozumiteľné, dostatočne podrobne špecifikované a/alebo správne priradené k skupinám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oprávnených výdavkov). Identifikované nedostatky sa týkajú súhrnných položiek a/alebo individuálnych položiek. Nedostatky spôsobujú odchýlku 5% a viac z výšky celkového navrhovaného rozpočtu.</w:t>
            </w:r>
          </w:p>
        </w:tc>
      </w:tr>
    </w:tbl>
    <w:p w14:paraId="7ADC8688" w14:textId="08F20F6E" w:rsidR="009D6B3B" w:rsidRPr="003C6DE1" w:rsidRDefault="009D6B3B" w:rsidP="009D6B3B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Hodnotiteľ posudzuje najmä informácie uvedené v častiach ŽoNFP: 11. Rozpočet projektu, </w:t>
      </w:r>
      <w:r w:rsidR="007160E6">
        <w:rPr>
          <w:rFonts w:ascii="Arial" w:hAnsi="Arial" w:cs="Arial"/>
          <w:color w:val="000000" w:themeColor="text1"/>
          <w:sz w:val="19"/>
          <w:szCs w:val="19"/>
        </w:rPr>
        <w:t>príloha R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ozpočet projektu.</w:t>
      </w:r>
    </w:p>
    <w:p w14:paraId="7921FC80" w14:textId="77777777" w:rsidR="009D6B3B" w:rsidRPr="003C6DE1" w:rsidRDefault="009D6B3B" w:rsidP="009D6B3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obsahovú správnosť, jednoznačnosť, matematickú správnosť rozpočtu projektu</w:t>
      </w:r>
      <w:r w:rsidR="00F97B7A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a podrobného položkového rozpočtu projektu</w:t>
      </w: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 Jednotlivé položky rozpočtu musia byť jednoznačné, zrozumiteľné a dostatočne podrobne špecifikované - t.j. vyjadrujúce hlavné parametre vystihujúce jednotlivý tovar, prácu alebo službu. Každá položka musí mať uvedenú jednotkovú cenu a merné množstvo. Výpočty celkovej ceny, medzisúčty, súčty a ďalšie matematické operácie musia byť správne. Položky rozpočtu musia byť správne priradené k skupinám oprávnených výdavkov. Hodnotiteľ priradí príslušnú bodovú hodnotu (4,2,0) v zmysle popisu aplikácie hodnotiaceho kritéria.</w:t>
      </w:r>
    </w:p>
    <w:p w14:paraId="27E0A653" w14:textId="77777777" w:rsidR="009D6B3B" w:rsidRPr="002376BD" w:rsidRDefault="009D6B3B" w:rsidP="009D6B3B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p w14:paraId="70598050" w14:textId="77777777" w:rsidR="00D8637B" w:rsidRPr="00B41680" w:rsidRDefault="00D8637B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</w:p>
    <w:sectPr w:rsidR="00D8637B" w:rsidRPr="00B41680" w:rsidSect="00B910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304" w:right="964" w:bottom="851" w:left="964" w:header="709" w:footer="4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1D521" w14:textId="77777777" w:rsidR="008918F0" w:rsidRDefault="008918F0" w:rsidP="006447D5">
      <w:pPr>
        <w:spacing w:after="0" w:line="240" w:lineRule="auto"/>
      </w:pPr>
      <w:r>
        <w:separator/>
      </w:r>
    </w:p>
  </w:endnote>
  <w:endnote w:type="continuationSeparator" w:id="0">
    <w:p w14:paraId="6829579A" w14:textId="77777777" w:rsidR="008918F0" w:rsidRDefault="008918F0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altName w:val="﷽﷽﷽﷽﷽﷽﷽﷽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1A8D2" w14:textId="77777777" w:rsidR="00663CC4" w:rsidRDefault="00663C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30993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7DD40A" w14:textId="78FF9BF1" w:rsidR="008918F0" w:rsidRDefault="008918F0" w:rsidP="00D64092">
        <w:pPr>
          <w:pStyle w:val="Pta"/>
        </w:pPr>
        <w:r w:rsidRPr="00D64092">
          <w:rPr>
            <w:rFonts w:ascii="Arial" w:hAnsi="Arial" w:cs="Arial"/>
            <w:sz w:val="16"/>
            <w:szCs w:val="16"/>
          </w:rPr>
          <w:t xml:space="preserve">Príručka pre odborných hodnotiteľov IROP, verzia  </w:t>
        </w:r>
        <w:r w:rsidR="0086400D">
          <w:rPr>
            <w:rFonts w:ascii="Arial" w:hAnsi="Arial" w:cs="Arial"/>
            <w:sz w:val="16"/>
            <w:szCs w:val="16"/>
          </w:rPr>
          <w:t>12.</w:t>
        </w:r>
        <w:del w:id="0" w:author="OM1" w:date="2022-05-25T09:25:00Z">
          <w:r w:rsidR="0086400D" w:rsidDel="009E4531">
            <w:rPr>
              <w:rFonts w:ascii="Arial" w:hAnsi="Arial" w:cs="Arial"/>
              <w:sz w:val="16"/>
              <w:szCs w:val="16"/>
            </w:rPr>
            <w:delText>0</w:delText>
          </w:r>
          <w:r w:rsidR="00663CC4" w:rsidRPr="00D64092" w:rsidDel="009E4531">
            <w:rPr>
              <w:rFonts w:ascii="Arial" w:hAnsi="Arial" w:cs="Arial"/>
              <w:sz w:val="16"/>
              <w:szCs w:val="16"/>
            </w:rPr>
            <w:delText xml:space="preserve">            </w:delText>
          </w:r>
          <w:r w:rsidR="00663CC4" w:rsidRPr="00D64092" w:rsidDel="009E4531">
            <w:delText xml:space="preserve">                                                                                                                                                                                       </w:delText>
          </w:r>
          <w:r w:rsidR="00663CC4" w:rsidDel="009E4531">
            <w:delText xml:space="preserve">                        </w:delText>
          </w:r>
        </w:del>
        <w:ins w:id="1" w:author="OM1" w:date="2022-05-25T09:25:00Z">
          <w:r w:rsidR="009E4531">
            <w:rPr>
              <w:rFonts w:ascii="Arial" w:hAnsi="Arial" w:cs="Arial"/>
              <w:sz w:val="16"/>
              <w:szCs w:val="16"/>
            </w:rPr>
            <w:t>1</w:t>
          </w:r>
          <w:bookmarkStart w:id="2" w:name="_GoBack"/>
          <w:bookmarkEnd w:id="2"/>
          <w:r w:rsidR="009E4531" w:rsidRPr="00D64092">
            <w:rPr>
              <w:rFonts w:ascii="Arial" w:hAnsi="Arial" w:cs="Arial"/>
              <w:sz w:val="16"/>
              <w:szCs w:val="16"/>
            </w:rPr>
            <w:t xml:space="preserve">            </w:t>
          </w:r>
          <w:r w:rsidR="009E4531" w:rsidRPr="00D64092">
            <w:t xml:space="preserve">                                                                                                                                                                                       </w:t>
          </w:r>
          <w:r w:rsidR="009E4531">
            <w:t xml:space="preserve">                        </w:t>
          </w:r>
        </w:ins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45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3C3BC2" w14:textId="77777777" w:rsidR="008918F0" w:rsidRDefault="008918F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DB38F" w14:textId="295F423C" w:rsidR="008918F0" w:rsidRPr="00D64092" w:rsidRDefault="008918F0">
    <w:pPr>
      <w:pStyle w:val="Pta"/>
      <w:rPr>
        <w:rFonts w:ascii="Arial" w:hAnsi="Arial" w:cs="Arial"/>
        <w:sz w:val="16"/>
        <w:szCs w:val="16"/>
      </w:rPr>
    </w:pPr>
    <w:r w:rsidRPr="00D64092">
      <w:rPr>
        <w:rFonts w:ascii="Arial" w:hAnsi="Arial" w:cs="Arial"/>
        <w:sz w:val="16"/>
        <w:szCs w:val="16"/>
      </w:rPr>
      <w:t xml:space="preserve">Príručka pre odborných hodnotiteľov IROP, verzia </w:t>
    </w:r>
    <w:r w:rsidR="0086400D">
      <w:rPr>
        <w:rFonts w:ascii="Arial" w:hAnsi="Arial" w:cs="Arial"/>
        <w:sz w:val="16"/>
        <w:szCs w:val="16"/>
      </w:rPr>
      <w:t>12.</w:t>
    </w:r>
    <w:del w:id="3" w:author="OM1" w:date="2022-05-25T09:25:00Z">
      <w:r w:rsidR="0086400D" w:rsidDel="009E4531">
        <w:rPr>
          <w:rFonts w:ascii="Arial" w:hAnsi="Arial" w:cs="Arial"/>
          <w:sz w:val="16"/>
          <w:szCs w:val="16"/>
        </w:rPr>
        <w:delText>0</w:delText>
      </w:r>
    </w:del>
    <w:ins w:id="4" w:author="OM1" w:date="2022-05-25T09:25:00Z">
      <w:r w:rsidR="009E4531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3FCDE" w14:textId="77777777" w:rsidR="008918F0" w:rsidRDefault="008918F0" w:rsidP="006447D5">
      <w:pPr>
        <w:spacing w:after="0" w:line="240" w:lineRule="auto"/>
      </w:pPr>
      <w:r>
        <w:separator/>
      </w:r>
    </w:p>
  </w:footnote>
  <w:footnote w:type="continuationSeparator" w:id="0">
    <w:p w14:paraId="543CB9C2" w14:textId="77777777" w:rsidR="008918F0" w:rsidRDefault="008918F0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FDC8A" w14:textId="77777777" w:rsidR="00663CC4" w:rsidRDefault="00663CC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3B155" w14:textId="77777777" w:rsidR="00663CC4" w:rsidRDefault="00663CC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3821A" w14:textId="4B6B23BC" w:rsidR="00462742" w:rsidRDefault="00462742" w:rsidP="00462742">
    <w:pPr>
      <w:pStyle w:val="Hlavika"/>
      <w:tabs>
        <w:tab w:val="left" w:pos="708"/>
      </w:tabs>
      <w:jc w:val="center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47757A62" wp14:editId="43BD2CC4">
          <wp:simplePos x="0" y="0"/>
          <wp:positionH relativeFrom="column">
            <wp:posOffset>7612380</wp:posOffset>
          </wp:positionH>
          <wp:positionV relativeFrom="paragraph">
            <wp:posOffset>5080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00E4DDD8" wp14:editId="14EA5EE8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inline distT="0" distB="0" distL="0" distR="0" wp14:anchorId="671F4B95" wp14:editId="1D613A40">
          <wp:extent cx="2403475" cy="637540"/>
          <wp:effectExtent l="0" t="0" r="0" b="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7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13BE"/>
    <w:multiLevelType w:val="hybridMultilevel"/>
    <w:tmpl w:val="CCDA556C"/>
    <w:lvl w:ilvl="0" w:tplc="655C0C4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8471CB"/>
    <w:multiLevelType w:val="hybridMultilevel"/>
    <w:tmpl w:val="77042E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25000"/>
    <w:multiLevelType w:val="hybridMultilevel"/>
    <w:tmpl w:val="14FE99EE"/>
    <w:lvl w:ilvl="0" w:tplc="1F6E4746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75802F7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00000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7B68"/>
    <w:multiLevelType w:val="multilevel"/>
    <w:tmpl w:val="4694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A62ED"/>
    <w:multiLevelType w:val="hybridMultilevel"/>
    <w:tmpl w:val="EF46D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A0C8E"/>
    <w:multiLevelType w:val="hybridMultilevel"/>
    <w:tmpl w:val="73D08EC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C2785"/>
    <w:multiLevelType w:val="hybridMultilevel"/>
    <w:tmpl w:val="98F20F46"/>
    <w:lvl w:ilvl="0" w:tplc="08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9" w15:restartNumberingAfterBreak="0">
    <w:nsid w:val="44C03470"/>
    <w:multiLevelType w:val="hybridMultilevel"/>
    <w:tmpl w:val="DD442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227B1"/>
    <w:multiLevelType w:val="hybridMultilevel"/>
    <w:tmpl w:val="2A880B5C"/>
    <w:lvl w:ilvl="0" w:tplc="EC62F178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50E5F"/>
    <w:multiLevelType w:val="hybridMultilevel"/>
    <w:tmpl w:val="17A2FF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067101"/>
    <w:multiLevelType w:val="hybridMultilevel"/>
    <w:tmpl w:val="0FACBE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2A72550"/>
    <w:multiLevelType w:val="hybridMultilevel"/>
    <w:tmpl w:val="5CA6A7E6"/>
    <w:lvl w:ilvl="0" w:tplc="75802F70"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40B632A"/>
    <w:multiLevelType w:val="hybridMultilevel"/>
    <w:tmpl w:val="2A3A36D8"/>
    <w:lvl w:ilvl="0" w:tplc="DECE4410">
      <w:start w:val="2"/>
      <w:numFmt w:val="bullet"/>
      <w:lvlText w:val="-"/>
      <w:lvlJc w:val="left"/>
      <w:pPr>
        <w:ind w:left="1713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66133B61"/>
    <w:multiLevelType w:val="hybridMultilevel"/>
    <w:tmpl w:val="E902B69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92611"/>
    <w:multiLevelType w:val="hybridMultilevel"/>
    <w:tmpl w:val="01F441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175577"/>
    <w:multiLevelType w:val="hybridMultilevel"/>
    <w:tmpl w:val="4B00A622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DE2476"/>
    <w:multiLevelType w:val="hybridMultilevel"/>
    <w:tmpl w:val="E902B69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C7EF9"/>
    <w:multiLevelType w:val="hybridMultilevel"/>
    <w:tmpl w:val="F8FEE20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3"/>
  </w:num>
  <w:num w:numId="5">
    <w:abstractNumId w:val="17"/>
  </w:num>
  <w:num w:numId="6">
    <w:abstractNumId w:val="13"/>
  </w:num>
  <w:num w:numId="7">
    <w:abstractNumId w:val="6"/>
  </w:num>
  <w:num w:numId="8">
    <w:abstractNumId w:val="9"/>
  </w:num>
  <w:num w:numId="9">
    <w:abstractNumId w:val="8"/>
  </w:num>
  <w:num w:numId="10">
    <w:abstractNumId w:val="19"/>
  </w:num>
  <w:num w:numId="11">
    <w:abstractNumId w:val="18"/>
  </w:num>
  <w:num w:numId="12">
    <w:abstractNumId w:val="7"/>
  </w:num>
  <w:num w:numId="13">
    <w:abstractNumId w:val="15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6"/>
  </w:num>
  <w:num w:numId="19">
    <w:abstractNumId w:val="11"/>
  </w:num>
  <w:num w:numId="20">
    <w:abstractNumId w:val="4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trackRevisions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06F0"/>
    <w:rsid w:val="00002283"/>
    <w:rsid w:val="000034B1"/>
    <w:rsid w:val="000079A8"/>
    <w:rsid w:val="0001325E"/>
    <w:rsid w:val="0001362C"/>
    <w:rsid w:val="000143D8"/>
    <w:rsid w:val="0001588A"/>
    <w:rsid w:val="000158B2"/>
    <w:rsid w:val="0001660D"/>
    <w:rsid w:val="000166D8"/>
    <w:rsid w:val="000267EE"/>
    <w:rsid w:val="00027400"/>
    <w:rsid w:val="00032EAB"/>
    <w:rsid w:val="00033031"/>
    <w:rsid w:val="00033F84"/>
    <w:rsid w:val="0003655E"/>
    <w:rsid w:val="00037EBC"/>
    <w:rsid w:val="0004093B"/>
    <w:rsid w:val="00040A22"/>
    <w:rsid w:val="00046A37"/>
    <w:rsid w:val="00050C4F"/>
    <w:rsid w:val="0005343F"/>
    <w:rsid w:val="00053DF4"/>
    <w:rsid w:val="000556FF"/>
    <w:rsid w:val="00055A2D"/>
    <w:rsid w:val="000575AA"/>
    <w:rsid w:val="000579E5"/>
    <w:rsid w:val="00063618"/>
    <w:rsid w:val="0006402A"/>
    <w:rsid w:val="00064CB2"/>
    <w:rsid w:val="00066478"/>
    <w:rsid w:val="00066F7E"/>
    <w:rsid w:val="00067A71"/>
    <w:rsid w:val="00067D25"/>
    <w:rsid w:val="0007012A"/>
    <w:rsid w:val="00071E45"/>
    <w:rsid w:val="0007302B"/>
    <w:rsid w:val="00073386"/>
    <w:rsid w:val="0007582F"/>
    <w:rsid w:val="00075A93"/>
    <w:rsid w:val="00077446"/>
    <w:rsid w:val="0008016F"/>
    <w:rsid w:val="000844FC"/>
    <w:rsid w:val="00086E7D"/>
    <w:rsid w:val="0008777E"/>
    <w:rsid w:val="00091EAB"/>
    <w:rsid w:val="000944CC"/>
    <w:rsid w:val="00094552"/>
    <w:rsid w:val="000956D6"/>
    <w:rsid w:val="00097647"/>
    <w:rsid w:val="000A0912"/>
    <w:rsid w:val="000A09C2"/>
    <w:rsid w:val="000A14D4"/>
    <w:rsid w:val="000A4564"/>
    <w:rsid w:val="000A74C2"/>
    <w:rsid w:val="000B046D"/>
    <w:rsid w:val="000B1A1F"/>
    <w:rsid w:val="000B1F02"/>
    <w:rsid w:val="000B33A1"/>
    <w:rsid w:val="000B38D8"/>
    <w:rsid w:val="000B6EA5"/>
    <w:rsid w:val="000B7F29"/>
    <w:rsid w:val="000C0810"/>
    <w:rsid w:val="000C12CE"/>
    <w:rsid w:val="000C159E"/>
    <w:rsid w:val="000C67EC"/>
    <w:rsid w:val="000D10F0"/>
    <w:rsid w:val="000D28B0"/>
    <w:rsid w:val="000E2F43"/>
    <w:rsid w:val="000E47C9"/>
    <w:rsid w:val="000E70CF"/>
    <w:rsid w:val="000F1331"/>
    <w:rsid w:val="000F3922"/>
    <w:rsid w:val="000F4C28"/>
    <w:rsid w:val="000F65E0"/>
    <w:rsid w:val="00101BD6"/>
    <w:rsid w:val="001045B7"/>
    <w:rsid w:val="00106511"/>
    <w:rsid w:val="00107DC2"/>
    <w:rsid w:val="00112804"/>
    <w:rsid w:val="00112DDE"/>
    <w:rsid w:val="0011326C"/>
    <w:rsid w:val="001155AC"/>
    <w:rsid w:val="00116456"/>
    <w:rsid w:val="00120632"/>
    <w:rsid w:val="001206CD"/>
    <w:rsid w:val="00120768"/>
    <w:rsid w:val="001266A0"/>
    <w:rsid w:val="0012785C"/>
    <w:rsid w:val="0013048D"/>
    <w:rsid w:val="0013059F"/>
    <w:rsid w:val="001307CE"/>
    <w:rsid w:val="001325C0"/>
    <w:rsid w:val="0013534B"/>
    <w:rsid w:val="0013600D"/>
    <w:rsid w:val="00136ED8"/>
    <w:rsid w:val="00140F7A"/>
    <w:rsid w:val="0014117A"/>
    <w:rsid w:val="00141E0E"/>
    <w:rsid w:val="00142A25"/>
    <w:rsid w:val="00142FD9"/>
    <w:rsid w:val="00144AC5"/>
    <w:rsid w:val="00147A1E"/>
    <w:rsid w:val="001502C2"/>
    <w:rsid w:val="00150B3D"/>
    <w:rsid w:val="00152CB8"/>
    <w:rsid w:val="0015422F"/>
    <w:rsid w:val="001543EC"/>
    <w:rsid w:val="0015448F"/>
    <w:rsid w:val="001548DC"/>
    <w:rsid w:val="00157746"/>
    <w:rsid w:val="00160EAF"/>
    <w:rsid w:val="0016276E"/>
    <w:rsid w:val="00163155"/>
    <w:rsid w:val="00166C40"/>
    <w:rsid w:val="00167B75"/>
    <w:rsid w:val="00167FDF"/>
    <w:rsid w:val="00170C4D"/>
    <w:rsid w:val="00171453"/>
    <w:rsid w:val="001714EF"/>
    <w:rsid w:val="00171942"/>
    <w:rsid w:val="00171E49"/>
    <w:rsid w:val="00173794"/>
    <w:rsid w:val="001769BC"/>
    <w:rsid w:val="001816FF"/>
    <w:rsid w:val="00182222"/>
    <w:rsid w:val="00185BAD"/>
    <w:rsid w:val="0018641E"/>
    <w:rsid w:val="00186AB8"/>
    <w:rsid w:val="00187338"/>
    <w:rsid w:val="00187E8D"/>
    <w:rsid w:val="00192A08"/>
    <w:rsid w:val="00195850"/>
    <w:rsid w:val="00196B21"/>
    <w:rsid w:val="00196B58"/>
    <w:rsid w:val="001A31BA"/>
    <w:rsid w:val="001B100B"/>
    <w:rsid w:val="001B2B15"/>
    <w:rsid w:val="001B2F51"/>
    <w:rsid w:val="001C1F44"/>
    <w:rsid w:val="001C3114"/>
    <w:rsid w:val="001C5553"/>
    <w:rsid w:val="001C7563"/>
    <w:rsid w:val="001D00D4"/>
    <w:rsid w:val="001D0B8B"/>
    <w:rsid w:val="001D0EA9"/>
    <w:rsid w:val="001D15EF"/>
    <w:rsid w:val="001D1854"/>
    <w:rsid w:val="001D1A22"/>
    <w:rsid w:val="001D1F2A"/>
    <w:rsid w:val="001D2BEA"/>
    <w:rsid w:val="001D4D1D"/>
    <w:rsid w:val="001E10C6"/>
    <w:rsid w:val="001E2E8A"/>
    <w:rsid w:val="001E6A35"/>
    <w:rsid w:val="001E77EF"/>
    <w:rsid w:val="001F0938"/>
    <w:rsid w:val="001F3E5F"/>
    <w:rsid w:val="001F618A"/>
    <w:rsid w:val="00200B6D"/>
    <w:rsid w:val="002018EB"/>
    <w:rsid w:val="002028E6"/>
    <w:rsid w:val="00204E44"/>
    <w:rsid w:val="00206A9C"/>
    <w:rsid w:val="00210502"/>
    <w:rsid w:val="00212F85"/>
    <w:rsid w:val="002138BA"/>
    <w:rsid w:val="00217790"/>
    <w:rsid w:val="00222968"/>
    <w:rsid w:val="0022661E"/>
    <w:rsid w:val="0022664B"/>
    <w:rsid w:val="00226709"/>
    <w:rsid w:val="002300F0"/>
    <w:rsid w:val="00235353"/>
    <w:rsid w:val="002374A5"/>
    <w:rsid w:val="002376BD"/>
    <w:rsid w:val="00237713"/>
    <w:rsid w:val="002378A3"/>
    <w:rsid w:val="00237C7E"/>
    <w:rsid w:val="00240572"/>
    <w:rsid w:val="00241861"/>
    <w:rsid w:val="00241F1A"/>
    <w:rsid w:val="00246D9B"/>
    <w:rsid w:val="002528A6"/>
    <w:rsid w:val="00255C8F"/>
    <w:rsid w:val="00255E90"/>
    <w:rsid w:val="002573C6"/>
    <w:rsid w:val="00260B63"/>
    <w:rsid w:val="0026214A"/>
    <w:rsid w:val="0026608A"/>
    <w:rsid w:val="0026684D"/>
    <w:rsid w:val="002761CE"/>
    <w:rsid w:val="00281083"/>
    <w:rsid w:val="00281453"/>
    <w:rsid w:val="00282597"/>
    <w:rsid w:val="00284E4C"/>
    <w:rsid w:val="0028704D"/>
    <w:rsid w:val="00292048"/>
    <w:rsid w:val="002942EF"/>
    <w:rsid w:val="00295AC2"/>
    <w:rsid w:val="00297E2A"/>
    <w:rsid w:val="002A0F60"/>
    <w:rsid w:val="002A26AF"/>
    <w:rsid w:val="002A2BB6"/>
    <w:rsid w:val="002A3A58"/>
    <w:rsid w:val="002B32F5"/>
    <w:rsid w:val="002B3A18"/>
    <w:rsid w:val="002B4BB6"/>
    <w:rsid w:val="002B5008"/>
    <w:rsid w:val="002B5816"/>
    <w:rsid w:val="002B5AC2"/>
    <w:rsid w:val="002B5ACF"/>
    <w:rsid w:val="002B5AF0"/>
    <w:rsid w:val="002B7238"/>
    <w:rsid w:val="002C011D"/>
    <w:rsid w:val="002C06FE"/>
    <w:rsid w:val="002C1952"/>
    <w:rsid w:val="002C58C1"/>
    <w:rsid w:val="002D0E71"/>
    <w:rsid w:val="002D30EF"/>
    <w:rsid w:val="002D5412"/>
    <w:rsid w:val="002D56BC"/>
    <w:rsid w:val="002E24F1"/>
    <w:rsid w:val="002E2FBC"/>
    <w:rsid w:val="002E4259"/>
    <w:rsid w:val="002E4498"/>
    <w:rsid w:val="002E4660"/>
    <w:rsid w:val="002E4D51"/>
    <w:rsid w:val="002E7672"/>
    <w:rsid w:val="002F07B1"/>
    <w:rsid w:val="002F40AF"/>
    <w:rsid w:val="002F6ED4"/>
    <w:rsid w:val="002F70FE"/>
    <w:rsid w:val="00300639"/>
    <w:rsid w:val="00303C57"/>
    <w:rsid w:val="00305551"/>
    <w:rsid w:val="00307EB6"/>
    <w:rsid w:val="003117F9"/>
    <w:rsid w:val="00316A3A"/>
    <w:rsid w:val="00322B2E"/>
    <w:rsid w:val="00325B0D"/>
    <w:rsid w:val="003269E1"/>
    <w:rsid w:val="00327135"/>
    <w:rsid w:val="003304E9"/>
    <w:rsid w:val="003320FE"/>
    <w:rsid w:val="00333E25"/>
    <w:rsid w:val="00335C18"/>
    <w:rsid w:val="003363C7"/>
    <w:rsid w:val="00336872"/>
    <w:rsid w:val="0033785C"/>
    <w:rsid w:val="00343C4B"/>
    <w:rsid w:val="003479E8"/>
    <w:rsid w:val="00350F04"/>
    <w:rsid w:val="003550F0"/>
    <w:rsid w:val="00360E25"/>
    <w:rsid w:val="00360FBD"/>
    <w:rsid w:val="003622A9"/>
    <w:rsid w:val="003627FB"/>
    <w:rsid w:val="003631E5"/>
    <w:rsid w:val="00364B6A"/>
    <w:rsid w:val="00365AF1"/>
    <w:rsid w:val="00366994"/>
    <w:rsid w:val="0037098A"/>
    <w:rsid w:val="003734EE"/>
    <w:rsid w:val="003751DB"/>
    <w:rsid w:val="003761E9"/>
    <w:rsid w:val="00380C46"/>
    <w:rsid w:val="0038173A"/>
    <w:rsid w:val="00381A09"/>
    <w:rsid w:val="00383AA9"/>
    <w:rsid w:val="0038512E"/>
    <w:rsid w:val="00386033"/>
    <w:rsid w:val="00392C0B"/>
    <w:rsid w:val="00393073"/>
    <w:rsid w:val="00393DD9"/>
    <w:rsid w:val="003940A4"/>
    <w:rsid w:val="00395D2F"/>
    <w:rsid w:val="003A2655"/>
    <w:rsid w:val="003A38DE"/>
    <w:rsid w:val="003A6B02"/>
    <w:rsid w:val="003B22C6"/>
    <w:rsid w:val="003B32AA"/>
    <w:rsid w:val="003C0029"/>
    <w:rsid w:val="003C19C2"/>
    <w:rsid w:val="003C1E0A"/>
    <w:rsid w:val="003C3AA4"/>
    <w:rsid w:val="003C4EF8"/>
    <w:rsid w:val="003C52DC"/>
    <w:rsid w:val="003C7523"/>
    <w:rsid w:val="003C7A2D"/>
    <w:rsid w:val="003D0A01"/>
    <w:rsid w:val="003D3AEE"/>
    <w:rsid w:val="003D558C"/>
    <w:rsid w:val="003E1BA7"/>
    <w:rsid w:val="003E55DE"/>
    <w:rsid w:val="003E6C4E"/>
    <w:rsid w:val="003E706F"/>
    <w:rsid w:val="003F21A4"/>
    <w:rsid w:val="003F28D3"/>
    <w:rsid w:val="003F2E32"/>
    <w:rsid w:val="003F749D"/>
    <w:rsid w:val="003F76E1"/>
    <w:rsid w:val="0040195E"/>
    <w:rsid w:val="00401AB4"/>
    <w:rsid w:val="00404055"/>
    <w:rsid w:val="004107D1"/>
    <w:rsid w:val="00410E74"/>
    <w:rsid w:val="00411130"/>
    <w:rsid w:val="00412C46"/>
    <w:rsid w:val="00412FA0"/>
    <w:rsid w:val="00413E8F"/>
    <w:rsid w:val="00415A0F"/>
    <w:rsid w:val="00417844"/>
    <w:rsid w:val="004207A1"/>
    <w:rsid w:val="00420E07"/>
    <w:rsid w:val="0042187F"/>
    <w:rsid w:val="0042361E"/>
    <w:rsid w:val="00424145"/>
    <w:rsid w:val="00424C2F"/>
    <w:rsid w:val="004303F6"/>
    <w:rsid w:val="00437985"/>
    <w:rsid w:val="00440986"/>
    <w:rsid w:val="00442D84"/>
    <w:rsid w:val="00443B21"/>
    <w:rsid w:val="00444FCC"/>
    <w:rsid w:val="00445395"/>
    <w:rsid w:val="0044548E"/>
    <w:rsid w:val="00445684"/>
    <w:rsid w:val="00445704"/>
    <w:rsid w:val="00445BFF"/>
    <w:rsid w:val="00447D47"/>
    <w:rsid w:val="00450852"/>
    <w:rsid w:val="00453E6F"/>
    <w:rsid w:val="00454BA6"/>
    <w:rsid w:val="00457071"/>
    <w:rsid w:val="00461E72"/>
    <w:rsid w:val="00462742"/>
    <w:rsid w:val="00467885"/>
    <w:rsid w:val="00467B03"/>
    <w:rsid w:val="00471E16"/>
    <w:rsid w:val="00474921"/>
    <w:rsid w:val="00480D9F"/>
    <w:rsid w:val="00487E6A"/>
    <w:rsid w:val="0049086C"/>
    <w:rsid w:val="00490BC5"/>
    <w:rsid w:val="00492286"/>
    <w:rsid w:val="00492C48"/>
    <w:rsid w:val="00493914"/>
    <w:rsid w:val="00494D05"/>
    <w:rsid w:val="00495768"/>
    <w:rsid w:val="00495F5D"/>
    <w:rsid w:val="0049731C"/>
    <w:rsid w:val="004A1AC6"/>
    <w:rsid w:val="004A1D70"/>
    <w:rsid w:val="004A53E5"/>
    <w:rsid w:val="004A6CA0"/>
    <w:rsid w:val="004A7540"/>
    <w:rsid w:val="004B31A8"/>
    <w:rsid w:val="004B333B"/>
    <w:rsid w:val="004B5519"/>
    <w:rsid w:val="004B5B76"/>
    <w:rsid w:val="004B756D"/>
    <w:rsid w:val="004C301F"/>
    <w:rsid w:val="004C67FB"/>
    <w:rsid w:val="004D222E"/>
    <w:rsid w:val="004D6BE3"/>
    <w:rsid w:val="004E0F21"/>
    <w:rsid w:val="004E27AC"/>
    <w:rsid w:val="004E399D"/>
    <w:rsid w:val="004E4939"/>
    <w:rsid w:val="004E4BEF"/>
    <w:rsid w:val="004E4BF7"/>
    <w:rsid w:val="004E6F28"/>
    <w:rsid w:val="004F40BE"/>
    <w:rsid w:val="004F43AF"/>
    <w:rsid w:val="004F496D"/>
    <w:rsid w:val="004F4B9F"/>
    <w:rsid w:val="004F4E79"/>
    <w:rsid w:val="004F5BFC"/>
    <w:rsid w:val="004F648C"/>
    <w:rsid w:val="004F7D78"/>
    <w:rsid w:val="005021C3"/>
    <w:rsid w:val="00505606"/>
    <w:rsid w:val="0050633F"/>
    <w:rsid w:val="00507B40"/>
    <w:rsid w:val="0051226C"/>
    <w:rsid w:val="00513B4B"/>
    <w:rsid w:val="0051771A"/>
    <w:rsid w:val="00523E83"/>
    <w:rsid w:val="00524762"/>
    <w:rsid w:val="005268B1"/>
    <w:rsid w:val="00526E9D"/>
    <w:rsid w:val="00527195"/>
    <w:rsid w:val="005273A4"/>
    <w:rsid w:val="00530AF8"/>
    <w:rsid w:val="0053124B"/>
    <w:rsid w:val="00533EDA"/>
    <w:rsid w:val="00534058"/>
    <w:rsid w:val="00534E85"/>
    <w:rsid w:val="0053673B"/>
    <w:rsid w:val="005408C5"/>
    <w:rsid w:val="0054149D"/>
    <w:rsid w:val="00541BF8"/>
    <w:rsid w:val="0054484D"/>
    <w:rsid w:val="005453CA"/>
    <w:rsid w:val="00547033"/>
    <w:rsid w:val="005519BC"/>
    <w:rsid w:val="00555456"/>
    <w:rsid w:val="00561444"/>
    <w:rsid w:val="00564DB5"/>
    <w:rsid w:val="00567244"/>
    <w:rsid w:val="005723EE"/>
    <w:rsid w:val="0057380A"/>
    <w:rsid w:val="00574B69"/>
    <w:rsid w:val="0057652E"/>
    <w:rsid w:val="00577073"/>
    <w:rsid w:val="00581A45"/>
    <w:rsid w:val="00581C5F"/>
    <w:rsid w:val="00590DFC"/>
    <w:rsid w:val="0059209D"/>
    <w:rsid w:val="00595B20"/>
    <w:rsid w:val="0059761F"/>
    <w:rsid w:val="005A2A5C"/>
    <w:rsid w:val="005A36D1"/>
    <w:rsid w:val="005A63A9"/>
    <w:rsid w:val="005A6C30"/>
    <w:rsid w:val="005B1EA3"/>
    <w:rsid w:val="005B275B"/>
    <w:rsid w:val="005B3219"/>
    <w:rsid w:val="005B4DC0"/>
    <w:rsid w:val="005B7014"/>
    <w:rsid w:val="005C0D61"/>
    <w:rsid w:val="005C1D17"/>
    <w:rsid w:val="005C1ED3"/>
    <w:rsid w:val="005C785E"/>
    <w:rsid w:val="005D0BF4"/>
    <w:rsid w:val="005D2660"/>
    <w:rsid w:val="005D281E"/>
    <w:rsid w:val="005D6275"/>
    <w:rsid w:val="005D6E5B"/>
    <w:rsid w:val="005E071B"/>
    <w:rsid w:val="005E0878"/>
    <w:rsid w:val="005E0AA9"/>
    <w:rsid w:val="005E1BA1"/>
    <w:rsid w:val="005E2B61"/>
    <w:rsid w:val="005E5F54"/>
    <w:rsid w:val="005F092D"/>
    <w:rsid w:val="005F10A6"/>
    <w:rsid w:val="005F1CD6"/>
    <w:rsid w:val="00600B81"/>
    <w:rsid w:val="00602056"/>
    <w:rsid w:val="00604223"/>
    <w:rsid w:val="006051BA"/>
    <w:rsid w:val="00611A9C"/>
    <w:rsid w:val="00612B73"/>
    <w:rsid w:val="0061310C"/>
    <w:rsid w:val="0061449B"/>
    <w:rsid w:val="006149CE"/>
    <w:rsid w:val="006221FF"/>
    <w:rsid w:val="00626668"/>
    <w:rsid w:val="006272B6"/>
    <w:rsid w:val="00630F0F"/>
    <w:rsid w:val="00630F27"/>
    <w:rsid w:val="00633BC1"/>
    <w:rsid w:val="0063565C"/>
    <w:rsid w:val="00637D4D"/>
    <w:rsid w:val="00641AEE"/>
    <w:rsid w:val="00643048"/>
    <w:rsid w:val="0064304C"/>
    <w:rsid w:val="006436E8"/>
    <w:rsid w:val="0064427B"/>
    <w:rsid w:val="006447D5"/>
    <w:rsid w:val="0064554C"/>
    <w:rsid w:val="00652499"/>
    <w:rsid w:val="00652E07"/>
    <w:rsid w:val="0065431D"/>
    <w:rsid w:val="0065550D"/>
    <w:rsid w:val="00656A72"/>
    <w:rsid w:val="00662203"/>
    <w:rsid w:val="00662366"/>
    <w:rsid w:val="006639C1"/>
    <w:rsid w:val="00663CC4"/>
    <w:rsid w:val="006645B9"/>
    <w:rsid w:val="0066479B"/>
    <w:rsid w:val="006651B3"/>
    <w:rsid w:val="006658C5"/>
    <w:rsid w:val="006670AA"/>
    <w:rsid w:val="006676D8"/>
    <w:rsid w:val="0066798E"/>
    <w:rsid w:val="0067051A"/>
    <w:rsid w:val="00670E51"/>
    <w:rsid w:val="0067180D"/>
    <w:rsid w:val="00672202"/>
    <w:rsid w:val="0067272E"/>
    <w:rsid w:val="006728DF"/>
    <w:rsid w:val="00673B26"/>
    <w:rsid w:val="00674E40"/>
    <w:rsid w:val="0067698B"/>
    <w:rsid w:val="00677B16"/>
    <w:rsid w:val="00683495"/>
    <w:rsid w:val="00683692"/>
    <w:rsid w:val="0068696A"/>
    <w:rsid w:val="00687E8C"/>
    <w:rsid w:val="006964D9"/>
    <w:rsid w:val="006A2171"/>
    <w:rsid w:val="006A373F"/>
    <w:rsid w:val="006A77A1"/>
    <w:rsid w:val="006B000A"/>
    <w:rsid w:val="006B17F7"/>
    <w:rsid w:val="006B236A"/>
    <w:rsid w:val="006B37CB"/>
    <w:rsid w:val="006B396B"/>
    <w:rsid w:val="006B3FDE"/>
    <w:rsid w:val="006B46B3"/>
    <w:rsid w:val="006B53D9"/>
    <w:rsid w:val="006B58E1"/>
    <w:rsid w:val="006B6A91"/>
    <w:rsid w:val="006B7067"/>
    <w:rsid w:val="006C0E70"/>
    <w:rsid w:val="006C2958"/>
    <w:rsid w:val="006C38A1"/>
    <w:rsid w:val="006C40FE"/>
    <w:rsid w:val="006C5721"/>
    <w:rsid w:val="006C5BBE"/>
    <w:rsid w:val="006C6C74"/>
    <w:rsid w:val="006D44E2"/>
    <w:rsid w:val="006D4CDB"/>
    <w:rsid w:val="006D7051"/>
    <w:rsid w:val="006E2422"/>
    <w:rsid w:val="006E67EF"/>
    <w:rsid w:val="006F242F"/>
    <w:rsid w:val="006F283B"/>
    <w:rsid w:val="006F3433"/>
    <w:rsid w:val="006F6E4B"/>
    <w:rsid w:val="006F757D"/>
    <w:rsid w:val="00701B96"/>
    <w:rsid w:val="007054AB"/>
    <w:rsid w:val="00711E08"/>
    <w:rsid w:val="007138C7"/>
    <w:rsid w:val="007143A1"/>
    <w:rsid w:val="00715F66"/>
    <w:rsid w:val="007160E6"/>
    <w:rsid w:val="00720FFF"/>
    <w:rsid w:val="00726FAB"/>
    <w:rsid w:val="0073024F"/>
    <w:rsid w:val="00730E46"/>
    <w:rsid w:val="0073295A"/>
    <w:rsid w:val="00736B1F"/>
    <w:rsid w:val="00737FE6"/>
    <w:rsid w:val="00746BA3"/>
    <w:rsid w:val="00747388"/>
    <w:rsid w:val="00747775"/>
    <w:rsid w:val="0075185F"/>
    <w:rsid w:val="00752BC9"/>
    <w:rsid w:val="00755505"/>
    <w:rsid w:val="0076155E"/>
    <w:rsid w:val="007630CE"/>
    <w:rsid w:val="007631C6"/>
    <w:rsid w:val="00767508"/>
    <w:rsid w:val="00771679"/>
    <w:rsid w:val="007737E3"/>
    <w:rsid w:val="00774423"/>
    <w:rsid w:val="00774E90"/>
    <w:rsid w:val="00775650"/>
    <w:rsid w:val="00776E20"/>
    <w:rsid w:val="00777265"/>
    <w:rsid w:val="007800FA"/>
    <w:rsid w:val="0078128F"/>
    <w:rsid w:val="00781E9F"/>
    <w:rsid w:val="0078763D"/>
    <w:rsid w:val="00792E96"/>
    <w:rsid w:val="0079360D"/>
    <w:rsid w:val="007940D0"/>
    <w:rsid w:val="007944B8"/>
    <w:rsid w:val="007953A8"/>
    <w:rsid w:val="00796DC9"/>
    <w:rsid w:val="007A21D8"/>
    <w:rsid w:val="007A388A"/>
    <w:rsid w:val="007A3934"/>
    <w:rsid w:val="007A6B63"/>
    <w:rsid w:val="007A6E45"/>
    <w:rsid w:val="007B1085"/>
    <w:rsid w:val="007B24D7"/>
    <w:rsid w:val="007B39BB"/>
    <w:rsid w:val="007B3F5F"/>
    <w:rsid w:val="007B40CD"/>
    <w:rsid w:val="007B60AF"/>
    <w:rsid w:val="007C13C3"/>
    <w:rsid w:val="007C416E"/>
    <w:rsid w:val="007C4584"/>
    <w:rsid w:val="007D2241"/>
    <w:rsid w:val="007D36B4"/>
    <w:rsid w:val="007D4C56"/>
    <w:rsid w:val="007D4EEE"/>
    <w:rsid w:val="007D69B7"/>
    <w:rsid w:val="007E0D53"/>
    <w:rsid w:val="007E170F"/>
    <w:rsid w:val="007E35A8"/>
    <w:rsid w:val="007E5B56"/>
    <w:rsid w:val="007E6F49"/>
    <w:rsid w:val="007E7DF9"/>
    <w:rsid w:val="007F1F08"/>
    <w:rsid w:val="007F3AD3"/>
    <w:rsid w:val="007F4600"/>
    <w:rsid w:val="007F736B"/>
    <w:rsid w:val="007F7E5D"/>
    <w:rsid w:val="008005CD"/>
    <w:rsid w:val="00800BEB"/>
    <w:rsid w:val="00805D7F"/>
    <w:rsid w:val="0080719D"/>
    <w:rsid w:val="00807677"/>
    <w:rsid w:val="00811D36"/>
    <w:rsid w:val="00815F8F"/>
    <w:rsid w:val="00816151"/>
    <w:rsid w:val="0081737B"/>
    <w:rsid w:val="00823E50"/>
    <w:rsid w:val="008246E2"/>
    <w:rsid w:val="0082565A"/>
    <w:rsid w:val="008258C4"/>
    <w:rsid w:val="00827943"/>
    <w:rsid w:val="0083092E"/>
    <w:rsid w:val="00831E5A"/>
    <w:rsid w:val="00833601"/>
    <w:rsid w:val="00834FA7"/>
    <w:rsid w:val="008351C2"/>
    <w:rsid w:val="00836214"/>
    <w:rsid w:val="008366E5"/>
    <w:rsid w:val="008375BA"/>
    <w:rsid w:val="008410AE"/>
    <w:rsid w:val="008411C7"/>
    <w:rsid w:val="0084248B"/>
    <w:rsid w:val="00842797"/>
    <w:rsid w:val="008436B1"/>
    <w:rsid w:val="00844070"/>
    <w:rsid w:val="0084546E"/>
    <w:rsid w:val="00846C60"/>
    <w:rsid w:val="0085134A"/>
    <w:rsid w:val="008520E6"/>
    <w:rsid w:val="008531CF"/>
    <w:rsid w:val="00853E10"/>
    <w:rsid w:val="008544DC"/>
    <w:rsid w:val="0085638B"/>
    <w:rsid w:val="0086056B"/>
    <w:rsid w:val="00860AE9"/>
    <w:rsid w:val="0086400D"/>
    <w:rsid w:val="00864A55"/>
    <w:rsid w:val="00867EB0"/>
    <w:rsid w:val="00871F30"/>
    <w:rsid w:val="00873A4D"/>
    <w:rsid w:val="00877DCB"/>
    <w:rsid w:val="0088102E"/>
    <w:rsid w:val="00881404"/>
    <w:rsid w:val="00882637"/>
    <w:rsid w:val="008836B7"/>
    <w:rsid w:val="00883CEB"/>
    <w:rsid w:val="00884B2A"/>
    <w:rsid w:val="00887D7C"/>
    <w:rsid w:val="008918F0"/>
    <w:rsid w:val="00891952"/>
    <w:rsid w:val="00892C76"/>
    <w:rsid w:val="008947CB"/>
    <w:rsid w:val="00894842"/>
    <w:rsid w:val="0089625B"/>
    <w:rsid w:val="008976E0"/>
    <w:rsid w:val="008A0B3C"/>
    <w:rsid w:val="008A17F8"/>
    <w:rsid w:val="008A4BA9"/>
    <w:rsid w:val="008A57E8"/>
    <w:rsid w:val="008A584C"/>
    <w:rsid w:val="008A5B14"/>
    <w:rsid w:val="008A61FD"/>
    <w:rsid w:val="008A769D"/>
    <w:rsid w:val="008A7B5A"/>
    <w:rsid w:val="008A7F04"/>
    <w:rsid w:val="008B1462"/>
    <w:rsid w:val="008B4A3B"/>
    <w:rsid w:val="008C045A"/>
    <w:rsid w:val="008C062F"/>
    <w:rsid w:val="008C1195"/>
    <w:rsid w:val="008C2626"/>
    <w:rsid w:val="008C3460"/>
    <w:rsid w:val="008C3491"/>
    <w:rsid w:val="008C62AE"/>
    <w:rsid w:val="008C6419"/>
    <w:rsid w:val="008D1804"/>
    <w:rsid w:val="008D1B96"/>
    <w:rsid w:val="008D2056"/>
    <w:rsid w:val="008D2C23"/>
    <w:rsid w:val="008D41D9"/>
    <w:rsid w:val="008D435A"/>
    <w:rsid w:val="008D6238"/>
    <w:rsid w:val="008D64DE"/>
    <w:rsid w:val="008D71E2"/>
    <w:rsid w:val="008D7236"/>
    <w:rsid w:val="008E0299"/>
    <w:rsid w:val="008E0E6B"/>
    <w:rsid w:val="008E19A3"/>
    <w:rsid w:val="008E2F98"/>
    <w:rsid w:val="008E3CF3"/>
    <w:rsid w:val="008E5D06"/>
    <w:rsid w:val="008E69F9"/>
    <w:rsid w:val="008E6C23"/>
    <w:rsid w:val="008E6C4B"/>
    <w:rsid w:val="008F1182"/>
    <w:rsid w:val="008F1E25"/>
    <w:rsid w:val="008F2B0E"/>
    <w:rsid w:val="008F2CA3"/>
    <w:rsid w:val="008F78ED"/>
    <w:rsid w:val="0090198D"/>
    <w:rsid w:val="00905F4B"/>
    <w:rsid w:val="00906140"/>
    <w:rsid w:val="009100F3"/>
    <w:rsid w:val="0091251D"/>
    <w:rsid w:val="00912DE3"/>
    <w:rsid w:val="00917104"/>
    <w:rsid w:val="009178C1"/>
    <w:rsid w:val="00923003"/>
    <w:rsid w:val="0092390D"/>
    <w:rsid w:val="0092606B"/>
    <w:rsid w:val="00926723"/>
    <w:rsid w:val="00926EB1"/>
    <w:rsid w:val="00927022"/>
    <w:rsid w:val="009307A7"/>
    <w:rsid w:val="00930A61"/>
    <w:rsid w:val="00930DED"/>
    <w:rsid w:val="00935F4C"/>
    <w:rsid w:val="00935F63"/>
    <w:rsid w:val="00936719"/>
    <w:rsid w:val="00937038"/>
    <w:rsid w:val="009378EE"/>
    <w:rsid w:val="009409BA"/>
    <w:rsid w:val="0094139B"/>
    <w:rsid w:val="00941EB9"/>
    <w:rsid w:val="009436F8"/>
    <w:rsid w:val="0094486C"/>
    <w:rsid w:val="009472B3"/>
    <w:rsid w:val="009539D4"/>
    <w:rsid w:val="00953BEB"/>
    <w:rsid w:val="00961D26"/>
    <w:rsid w:val="009620CE"/>
    <w:rsid w:val="009622C6"/>
    <w:rsid w:val="009626CF"/>
    <w:rsid w:val="00963727"/>
    <w:rsid w:val="00964622"/>
    <w:rsid w:val="0096512C"/>
    <w:rsid w:val="0096686B"/>
    <w:rsid w:val="0097099A"/>
    <w:rsid w:val="00970CB9"/>
    <w:rsid w:val="00970D3A"/>
    <w:rsid w:val="00973F2E"/>
    <w:rsid w:val="00974DED"/>
    <w:rsid w:val="00980F45"/>
    <w:rsid w:val="009838AC"/>
    <w:rsid w:val="00985A87"/>
    <w:rsid w:val="00986904"/>
    <w:rsid w:val="00987448"/>
    <w:rsid w:val="0099218D"/>
    <w:rsid w:val="00992DC2"/>
    <w:rsid w:val="00997686"/>
    <w:rsid w:val="009A31D1"/>
    <w:rsid w:val="009A41D7"/>
    <w:rsid w:val="009A4784"/>
    <w:rsid w:val="009A5968"/>
    <w:rsid w:val="009A74D4"/>
    <w:rsid w:val="009A7877"/>
    <w:rsid w:val="009B0C39"/>
    <w:rsid w:val="009B2273"/>
    <w:rsid w:val="009B2B9D"/>
    <w:rsid w:val="009B3050"/>
    <w:rsid w:val="009B348E"/>
    <w:rsid w:val="009B48AD"/>
    <w:rsid w:val="009B5730"/>
    <w:rsid w:val="009B6D83"/>
    <w:rsid w:val="009B6F35"/>
    <w:rsid w:val="009B7AF4"/>
    <w:rsid w:val="009C36D5"/>
    <w:rsid w:val="009C4230"/>
    <w:rsid w:val="009C4807"/>
    <w:rsid w:val="009D03CE"/>
    <w:rsid w:val="009D0F33"/>
    <w:rsid w:val="009D1264"/>
    <w:rsid w:val="009D2889"/>
    <w:rsid w:val="009D3E20"/>
    <w:rsid w:val="009D46A8"/>
    <w:rsid w:val="009D6B3B"/>
    <w:rsid w:val="009D7170"/>
    <w:rsid w:val="009E07FE"/>
    <w:rsid w:val="009E24B0"/>
    <w:rsid w:val="009E4531"/>
    <w:rsid w:val="009E454B"/>
    <w:rsid w:val="009E4E48"/>
    <w:rsid w:val="009E63BF"/>
    <w:rsid w:val="009F3216"/>
    <w:rsid w:val="009F49A6"/>
    <w:rsid w:val="009F522C"/>
    <w:rsid w:val="00A0584B"/>
    <w:rsid w:val="00A108F0"/>
    <w:rsid w:val="00A11F1E"/>
    <w:rsid w:val="00A13D95"/>
    <w:rsid w:val="00A1544E"/>
    <w:rsid w:val="00A1718E"/>
    <w:rsid w:val="00A24470"/>
    <w:rsid w:val="00A24AAB"/>
    <w:rsid w:val="00A2531D"/>
    <w:rsid w:val="00A2553A"/>
    <w:rsid w:val="00A255C3"/>
    <w:rsid w:val="00A2679A"/>
    <w:rsid w:val="00A2787A"/>
    <w:rsid w:val="00A320B8"/>
    <w:rsid w:val="00A32F68"/>
    <w:rsid w:val="00A33722"/>
    <w:rsid w:val="00A35ACA"/>
    <w:rsid w:val="00A36949"/>
    <w:rsid w:val="00A37F84"/>
    <w:rsid w:val="00A40C38"/>
    <w:rsid w:val="00A42023"/>
    <w:rsid w:val="00A42AEB"/>
    <w:rsid w:val="00A43D0B"/>
    <w:rsid w:val="00A44DAE"/>
    <w:rsid w:val="00A456CB"/>
    <w:rsid w:val="00A45B5D"/>
    <w:rsid w:val="00A46E2E"/>
    <w:rsid w:val="00A50EAD"/>
    <w:rsid w:val="00A510BA"/>
    <w:rsid w:val="00A51415"/>
    <w:rsid w:val="00A5321E"/>
    <w:rsid w:val="00A5497F"/>
    <w:rsid w:val="00A570E9"/>
    <w:rsid w:val="00A57F95"/>
    <w:rsid w:val="00A6147C"/>
    <w:rsid w:val="00A61C39"/>
    <w:rsid w:val="00A65B56"/>
    <w:rsid w:val="00A678C7"/>
    <w:rsid w:val="00A7141C"/>
    <w:rsid w:val="00A72B82"/>
    <w:rsid w:val="00A73C36"/>
    <w:rsid w:val="00A74622"/>
    <w:rsid w:val="00A75668"/>
    <w:rsid w:val="00A759DA"/>
    <w:rsid w:val="00A76CE5"/>
    <w:rsid w:val="00A80F92"/>
    <w:rsid w:val="00A83F0B"/>
    <w:rsid w:val="00A8557A"/>
    <w:rsid w:val="00A86CE3"/>
    <w:rsid w:val="00A90733"/>
    <w:rsid w:val="00A919DD"/>
    <w:rsid w:val="00A94048"/>
    <w:rsid w:val="00A970B1"/>
    <w:rsid w:val="00AA17D5"/>
    <w:rsid w:val="00AA394E"/>
    <w:rsid w:val="00AA3A50"/>
    <w:rsid w:val="00AA489C"/>
    <w:rsid w:val="00AA5F1A"/>
    <w:rsid w:val="00AB1998"/>
    <w:rsid w:val="00AB3156"/>
    <w:rsid w:val="00AB37C1"/>
    <w:rsid w:val="00AB481E"/>
    <w:rsid w:val="00AB5B75"/>
    <w:rsid w:val="00AB7C6D"/>
    <w:rsid w:val="00AC2B47"/>
    <w:rsid w:val="00AC2F2D"/>
    <w:rsid w:val="00AC6372"/>
    <w:rsid w:val="00AD086A"/>
    <w:rsid w:val="00AD1102"/>
    <w:rsid w:val="00AD1F38"/>
    <w:rsid w:val="00AD30C0"/>
    <w:rsid w:val="00AD3CFB"/>
    <w:rsid w:val="00AD5CE7"/>
    <w:rsid w:val="00AE14A4"/>
    <w:rsid w:val="00AE20AD"/>
    <w:rsid w:val="00AE2D50"/>
    <w:rsid w:val="00AE7306"/>
    <w:rsid w:val="00AF0C7A"/>
    <w:rsid w:val="00AF201F"/>
    <w:rsid w:val="00AF2238"/>
    <w:rsid w:val="00AF6C46"/>
    <w:rsid w:val="00B002CF"/>
    <w:rsid w:val="00B05C1E"/>
    <w:rsid w:val="00B06AFB"/>
    <w:rsid w:val="00B125FC"/>
    <w:rsid w:val="00B12843"/>
    <w:rsid w:val="00B128D7"/>
    <w:rsid w:val="00B1456D"/>
    <w:rsid w:val="00B23FC9"/>
    <w:rsid w:val="00B253C5"/>
    <w:rsid w:val="00B27BF9"/>
    <w:rsid w:val="00B30383"/>
    <w:rsid w:val="00B308AE"/>
    <w:rsid w:val="00B32F09"/>
    <w:rsid w:val="00B34267"/>
    <w:rsid w:val="00B342A2"/>
    <w:rsid w:val="00B34901"/>
    <w:rsid w:val="00B351B9"/>
    <w:rsid w:val="00B362C8"/>
    <w:rsid w:val="00B364FC"/>
    <w:rsid w:val="00B40366"/>
    <w:rsid w:val="00B41680"/>
    <w:rsid w:val="00B43985"/>
    <w:rsid w:val="00B43EB2"/>
    <w:rsid w:val="00B444EF"/>
    <w:rsid w:val="00B455BE"/>
    <w:rsid w:val="00B46DAD"/>
    <w:rsid w:val="00B47DBF"/>
    <w:rsid w:val="00B50976"/>
    <w:rsid w:val="00B509DD"/>
    <w:rsid w:val="00B52499"/>
    <w:rsid w:val="00B53230"/>
    <w:rsid w:val="00B5333E"/>
    <w:rsid w:val="00B54067"/>
    <w:rsid w:val="00B54823"/>
    <w:rsid w:val="00B54913"/>
    <w:rsid w:val="00B5566B"/>
    <w:rsid w:val="00B55B1D"/>
    <w:rsid w:val="00B60AC2"/>
    <w:rsid w:val="00B6140B"/>
    <w:rsid w:val="00B62A7F"/>
    <w:rsid w:val="00B646E7"/>
    <w:rsid w:val="00B6494E"/>
    <w:rsid w:val="00B66197"/>
    <w:rsid w:val="00B6680D"/>
    <w:rsid w:val="00B66E0E"/>
    <w:rsid w:val="00B70147"/>
    <w:rsid w:val="00B83FAB"/>
    <w:rsid w:val="00B84148"/>
    <w:rsid w:val="00B8483B"/>
    <w:rsid w:val="00B863A2"/>
    <w:rsid w:val="00B86876"/>
    <w:rsid w:val="00B87AF2"/>
    <w:rsid w:val="00B906A9"/>
    <w:rsid w:val="00B910C1"/>
    <w:rsid w:val="00B93C9C"/>
    <w:rsid w:val="00B94FE9"/>
    <w:rsid w:val="00B95EF2"/>
    <w:rsid w:val="00B96711"/>
    <w:rsid w:val="00B97A45"/>
    <w:rsid w:val="00B97B61"/>
    <w:rsid w:val="00BA2DB2"/>
    <w:rsid w:val="00BA318A"/>
    <w:rsid w:val="00BA398F"/>
    <w:rsid w:val="00BA4199"/>
    <w:rsid w:val="00BA5820"/>
    <w:rsid w:val="00BA6965"/>
    <w:rsid w:val="00BB6535"/>
    <w:rsid w:val="00BB7AEE"/>
    <w:rsid w:val="00BC0D3A"/>
    <w:rsid w:val="00BC3D0F"/>
    <w:rsid w:val="00BC6B31"/>
    <w:rsid w:val="00BD065A"/>
    <w:rsid w:val="00BD15DE"/>
    <w:rsid w:val="00BD3358"/>
    <w:rsid w:val="00BD3D20"/>
    <w:rsid w:val="00BD4DA0"/>
    <w:rsid w:val="00BD633C"/>
    <w:rsid w:val="00BD7AE2"/>
    <w:rsid w:val="00BE16B3"/>
    <w:rsid w:val="00BE2F8F"/>
    <w:rsid w:val="00BE3240"/>
    <w:rsid w:val="00BE3E03"/>
    <w:rsid w:val="00BE48D8"/>
    <w:rsid w:val="00BE6A42"/>
    <w:rsid w:val="00BE6B85"/>
    <w:rsid w:val="00BE6D6B"/>
    <w:rsid w:val="00BE794F"/>
    <w:rsid w:val="00BF0A6C"/>
    <w:rsid w:val="00BF0B09"/>
    <w:rsid w:val="00BF20E1"/>
    <w:rsid w:val="00BF4189"/>
    <w:rsid w:val="00BF5206"/>
    <w:rsid w:val="00C0025E"/>
    <w:rsid w:val="00C007D8"/>
    <w:rsid w:val="00C04E36"/>
    <w:rsid w:val="00C06C58"/>
    <w:rsid w:val="00C13983"/>
    <w:rsid w:val="00C14515"/>
    <w:rsid w:val="00C22E7B"/>
    <w:rsid w:val="00C2398C"/>
    <w:rsid w:val="00C25047"/>
    <w:rsid w:val="00C277CE"/>
    <w:rsid w:val="00C3135D"/>
    <w:rsid w:val="00C31AB1"/>
    <w:rsid w:val="00C31C7E"/>
    <w:rsid w:val="00C31E4F"/>
    <w:rsid w:val="00C32A36"/>
    <w:rsid w:val="00C35A78"/>
    <w:rsid w:val="00C40095"/>
    <w:rsid w:val="00C40764"/>
    <w:rsid w:val="00C43934"/>
    <w:rsid w:val="00C475EF"/>
    <w:rsid w:val="00C50BE3"/>
    <w:rsid w:val="00C53925"/>
    <w:rsid w:val="00C54052"/>
    <w:rsid w:val="00C57F12"/>
    <w:rsid w:val="00C602A6"/>
    <w:rsid w:val="00C62F6F"/>
    <w:rsid w:val="00C6568E"/>
    <w:rsid w:val="00C6785F"/>
    <w:rsid w:val="00C67A24"/>
    <w:rsid w:val="00C70425"/>
    <w:rsid w:val="00C7089B"/>
    <w:rsid w:val="00C70E5C"/>
    <w:rsid w:val="00C70EC8"/>
    <w:rsid w:val="00C72BBA"/>
    <w:rsid w:val="00C72CF8"/>
    <w:rsid w:val="00C76B16"/>
    <w:rsid w:val="00C7787D"/>
    <w:rsid w:val="00C80ABF"/>
    <w:rsid w:val="00C80F70"/>
    <w:rsid w:val="00C83F7F"/>
    <w:rsid w:val="00C9162D"/>
    <w:rsid w:val="00C95BC8"/>
    <w:rsid w:val="00C95FB5"/>
    <w:rsid w:val="00CA3E6E"/>
    <w:rsid w:val="00CA69D7"/>
    <w:rsid w:val="00CA6BB8"/>
    <w:rsid w:val="00CB2856"/>
    <w:rsid w:val="00CB38E8"/>
    <w:rsid w:val="00CB6893"/>
    <w:rsid w:val="00CB7000"/>
    <w:rsid w:val="00CC1B40"/>
    <w:rsid w:val="00CC24BF"/>
    <w:rsid w:val="00CC2F1B"/>
    <w:rsid w:val="00CC33FF"/>
    <w:rsid w:val="00CC4305"/>
    <w:rsid w:val="00CC4336"/>
    <w:rsid w:val="00CC7D8A"/>
    <w:rsid w:val="00CD1534"/>
    <w:rsid w:val="00CD49A2"/>
    <w:rsid w:val="00CD5D6A"/>
    <w:rsid w:val="00CD68B2"/>
    <w:rsid w:val="00CE1E36"/>
    <w:rsid w:val="00CE2835"/>
    <w:rsid w:val="00CE2FAA"/>
    <w:rsid w:val="00CE31B0"/>
    <w:rsid w:val="00CE4A6B"/>
    <w:rsid w:val="00CE65FF"/>
    <w:rsid w:val="00CE75E8"/>
    <w:rsid w:val="00CF1494"/>
    <w:rsid w:val="00CF2402"/>
    <w:rsid w:val="00CF4836"/>
    <w:rsid w:val="00CF698D"/>
    <w:rsid w:val="00D01BF9"/>
    <w:rsid w:val="00D03D73"/>
    <w:rsid w:val="00D05B26"/>
    <w:rsid w:val="00D113C3"/>
    <w:rsid w:val="00D119DF"/>
    <w:rsid w:val="00D12AB8"/>
    <w:rsid w:val="00D13D49"/>
    <w:rsid w:val="00D1498E"/>
    <w:rsid w:val="00D21A54"/>
    <w:rsid w:val="00D2210A"/>
    <w:rsid w:val="00D2357E"/>
    <w:rsid w:val="00D24FD2"/>
    <w:rsid w:val="00D31B05"/>
    <w:rsid w:val="00D34D22"/>
    <w:rsid w:val="00D36C61"/>
    <w:rsid w:val="00D41A33"/>
    <w:rsid w:val="00D42970"/>
    <w:rsid w:val="00D43AED"/>
    <w:rsid w:val="00D440DA"/>
    <w:rsid w:val="00D46ABA"/>
    <w:rsid w:val="00D46D3E"/>
    <w:rsid w:val="00D47E3A"/>
    <w:rsid w:val="00D51595"/>
    <w:rsid w:val="00D54F1D"/>
    <w:rsid w:val="00D568D7"/>
    <w:rsid w:val="00D60177"/>
    <w:rsid w:val="00D60222"/>
    <w:rsid w:val="00D604C6"/>
    <w:rsid w:val="00D64092"/>
    <w:rsid w:val="00D64AC5"/>
    <w:rsid w:val="00D666B2"/>
    <w:rsid w:val="00D669D3"/>
    <w:rsid w:val="00D70FDB"/>
    <w:rsid w:val="00D74C2C"/>
    <w:rsid w:val="00D76BA3"/>
    <w:rsid w:val="00D824E5"/>
    <w:rsid w:val="00D842CA"/>
    <w:rsid w:val="00D85529"/>
    <w:rsid w:val="00D8637B"/>
    <w:rsid w:val="00D8753A"/>
    <w:rsid w:val="00D92560"/>
    <w:rsid w:val="00D929EF"/>
    <w:rsid w:val="00D92F21"/>
    <w:rsid w:val="00D9358D"/>
    <w:rsid w:val="00D95960"/>
    <w:rsid w:val="00D9600E"/>
    <w:rsid w:val="00D96B01"/>
    <w:rsid w:val="00D96B8F"/>
    <w:rsid w:val="00D96F1C"/>
    <w:rsid w:val="00D9715D"/>
    <w:rsid w:val="00DA1A1C"/>
    <w:rsid w:val="00DA1F04"/>
    <w:rsid w:val="00DA2B07"/>
    <w:rsid w:val="00DA2D25"/>
    <w:rsid w:val="00DA3865"/>
    <w:rsid w:val="00DA64A0"/>
    <w:rsid w:val="00DA73D0"/>
    <w:rsid w:val="00DB24DE"/>
    <w:rsid w:val="00DB363E"/>
    <w:rsid w:val="00DB3E61"/>
    <w:rsid w:val="00DC153C"/>
    <w:rsid w:val="00DC21C3"/>
    <w:rsid w:val="00DC55F4"/>
    <w:rsid w:val="00DD22D0"/>
    <w:rsid w:val="00DD5FBB"/>
    <w:rsid w:val="00DD7D77"/>
    <w:rsid w:val="00DE5665"/>
    <w:rsid w:val="00DE6A69"/>
    <w:rsid w:val="00DF1CA4"/>
    <w:rsid w:val="00DF598E"/>
    <w:rsid w:val="00DF5B18"/>
    <w:rsid w:val="00DF5BD9"/>
    <w:rsid w:val="00DF6D25"/>
    <w:rsid w:val="00E00D75"/>
    <w:rsid w:val="00E02BE7"/>
    <w:rsid w:val="00E05F86"/>
    <w:rsid w:val="00E0681E"/>
    <w:rsid w:val="00E10188"/>
    <w:rsid w:val="00E11676"/>
    <w:rsid w:val="00E1182A"/>
    <w:rsid w:val="00E12F9F"/>
    <w:rsid w:val="00E149CA"/>
    <w:rsid w:val="00E165C3"/>
    <w:rsid w:val="00E1772D"/>
    <w:rsid w:val="00E22709"/>
    <w:rsid w:val="00E24DEC"/>
    <w:rsid w:val="00E24E29"/>
    <w:rsid w:val="00E3096A"/>
    <w:rsid w:val="00E333D3"/>
    <w:rsid w:val="00E34B56"/>
    <w:rsid w:val="00E34ED0"/>
    <w:rsid w:val="00E36259"/>
    <w:rsid w:val="00E41C65"/>
    <w:rsid w:val="00E425C3"/>
    <w:rsid w:val="00E462FC"/>
    <w:rsid w:val="00E47D7E"/>
    <w:rsid w:val="00E503A9"/>
    <w:rsid w:val="00E55894"/>
    <w:rsid w:val="00E61A0C"/>
    <w:rsid w:val="00E63A14"/>
    <w:rsid w:val="00E63B52"/>
    <w:rsid w:val="00E70208"/>
    <w:rsid w:val="00E73884"/>
    <w:rsid w:val="00E758D5"/>
    <w:rsid w:val="00E77869"/>
    <w:rsid w:val="00E806D3"/>
    <w:rsid w:val="00E8169E"/>
    <w:rsid w:val="00E820BB"/>
    <w:rsid w:val="00E82680"/>
    <w:rsid w:val="00E85BE3"/>
    <w:rsid w:val="00E8622F"/>
    <w:rsid w:val="00E86565"/>
    <w:rsid w:val="00E87121"/>
    <w:rsid w:val="00E87576"/>
    <w:rsid w:val="00E90EF7"/>
    <w:rsid w:val="00E915BB"/>
    <w:rsid w:val="00E93F79"/>
    <w:rsid w:val="00E95020"/>
    <w:rsid w:val="00E95A6D"/>
    <w:rsid w:val="00E95D72"/>
    <w:rsid w:val="00E9798E"/>
    <w:rsid w:val="00EA2CDD"/>
    <w:rsid w:val="00EA3D10"/>
    <w:rsid w:val="00EA46D6"/>
    <w:rsid w:val="00EB3FB9"/>
    <w:rsid w:val="00EB553D"/>
    <w:rsid w:val="00EB6D7B"/>
    <w:rsid w:val="00EC75FC"/>
    <w:rsid w:val="00ED0776"/>
    <w:rsid w:val="00ED180B"/>
    <w:rsid w:val="00ED2578"/>
    <w:rsid w:val="00ED540E"/>
    <w:rsid w:val="00EE0B48"/>
    <w:rsid w:val="00EE3871"/>
    <w:rsid w:val="00EE4073"/>
    <w:rsid w:val="00EE5023"/>
    <w:rsid w:val="00EE6BC7"/>
    <w:rsid w:val="00EF138B"/>
    <w:rsid w:val="00EF152F"/>
    <w:rsid w:val="00EF1D6C"/>
    <w:rsid w:val="00EF2304"/>
    <w:rsid w:val="00F01ED2"/>
    <w:rsid w:val="00F02E70"/>
    <w:rsid w:val="00F03D55"/>
    <w:rsid w:val="00F04E86"/>
    <w:rsid w:val="00F04E95"/>
    <w:rsid w:val="00F05F33"/>
    <w:rsid w:val="00F06E13"/>
    <w:rsid w:val="00F10A71"/>
    <w:rsid w:val="00F141DB"/>
    <w:rsid w:val="00F14EC2"/>
    <w:rsid w:val="00F14F1D"/>
    <w:rsid w:val="00F152B3"/>
    <w:rsid w:val="00F15664"/>
    <w:rsid w:val="00F225C5"/>
    <w:rsid w:val="00F227C6"/>
    <w:rsid w:val="00F24C04"/>
    <w:rsid w:val="00F354B5"/>
    <w:rsid w:val="00F369CC"/>
    <w:rsid w:val="00F3711D"/>
    <w:rsid w:val="00F415F4"/>
    <w:rsid w:val="00F4187A"/>
    <w:rsid w:val="00F4378A"/>
    <w:rsid w:val="00F44AD3"/>
    <w:rsid w:val="00F45144"/>
    <w:rsid w:val="00F45396"/>
    <w:rsid w:val="00F45DCB"/>
    <w:rsid w:val="00F46770"/>
    <w:rsid w:val="00F467AE"/>
    <w:rsid w:val="00F46E40"/>
    <w:rsid w:val="00F5190F"/>
    <w:rsid w:val="00F52522"/>
    <w:rsid w:val="00F530AD"/>
    <w:rsid w:val="00F5349E"/>
    <w:rsid w:val="00F53788"/>
    <w:rsid w:val="00F537B9"/>
    <w:rsid w:val="00F545F9"/>
    <w:rsid w:val="00F57917"/>
    <w:rsid w:val="00F60CA4"/>
    <w:rsid w:val="00F6311B"/>
    <w:rsid w:val="00F73B4C"/>
    <w:rsid w:val="00F74F29"/>
    <w:rsid w:val="00F8050E"/>
    <w:rsid w:val="00F83224"/>
    <w:rsid w:val="00F8362F"/>
    <w:rsid w:val="00F877EA"/>
    <w:rsid w:val="00F93FD7"/>
    <w:rsid w:val="00F94C37"/>
    <w:rsid w:val="00F95950"/>
    <w:rsid w:val="00F96569"/>
    <w:rsid w:val="00F97B7A"/>
    <w:rsid w:val="00FA0D53"/>
    <w:rsid w:val="00FA2FA3"/>
    <w:rsid w:val="00FA416E"/>
    <w:rsid w:val="00FA447C"/>
    <w:rsid w:val="00FA7247"/>
    <w:rsid w:val="00FA771E"/>
    <w:rsid w:val="00FB1F26"/>
    <w:rsid w:val="00FB2443"/>
    <w:rsid w:val="00FB2B1E"/>
    <w:rsid w:val="00FB3AAC"/>
    <w:rsid w:val="00FB5AD5"/>
    <w:rsid w:val="00FC2210"/>
    <w:rsid w:val="00FC4B51"/>
    <w:rsid w:val="00FC6224"/>
    <w:rsid w:val="00FC6EA7"/>
    <w:rsid w:val="00FD64DD"/>
    <w:rsid w:val="00FD6B82"/>
    <w:rsid w:val="00FD75BB"/>
    <w:rsid w:val="00FE09D9"/>
    <w:rsid w:val="00FE0B3F"/>
    <w:rsid w:val="00FE39CE"/>
    <w:rsid w:val="00FE4747"/>
    <w:rsid w:val="00FE47F3"/>
    <w:rsid w:val="00FE61C6"/>
    <w:rsid w:val="00FE6D4B"/>
    <w:rsid w:val="00FF2020"/>
    <w:rsid w:val="00FF2B80"/>
    <w:rsid w:val="00FF3216"/>
    <w:rsid w:val="00FF3922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4:docId w14:val="367CD5DC"/>
  <w15:docId w15:val="{7D161723-2D8D-44CE-BC28-715EB0B6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F698D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E75E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semiHidden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dvolen">
    <w:name w:val="Predvolené"/>
    <w:uiPriority w:val="99"/>
    <w:rsid w:val="009A787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cs-CZ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E75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aNormal">
    <w:name w:val="aNormal"/>
    <w:qFormat/>
    <w:rsid w:val="007F7E5D"/>
    <w:pPr>
      <w:spacing w:before="120" w:after="120" w:line="276" w:lineRule="auto"/>
      <w:jc w:val="both"/>
    </w:pPr>
    <w:rPr>
      <w:rFonts w:ascii="Calibri" w:eastAsia="Times New Roman" w:hAnsi="Calibri" w:cs="Times New Roman"/>
      <w:color w:val="000000"/>
      <w:szCs w:val="48"/>
    </w:rPr>
  </w:style>
  <w:style w:type="paragraph" w:styleId="Nzov">
    <w:name w:val="Title"/>
    <w:basedOn w:val="Normlny"/>
    <w:next w:val="Normlny"/>
    <w:link w:val="NzovChar"/>
    <w:uiPriority w:val="10"/>
    <w:qFormat/>
    <w:rsid w:val="00662366"/>
    <w:pPr>
      <w:pBdr>
        <w:bottom w:val="single" w:sz="8" w:space="4" w:color="4E67C8"/>
      </w:pBdr>
      <w:spacing w:after="300" w:line="240" w:lineRule="auto"/>
      <w:contextualSpacing/>
    </w:pPr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62366"/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62366"/>
    <w:pPr>
      <w:spacing w:after="0" w:line="240" w:lineRule="auto"/>
    </w:pPr>
    <w:rPr>
      <w:rFonts w:ascii="Trebuchet MS" w:eastAsia="Trebuchet MS" w:hAnsi="Trebuchet MS" w:cs="Times New Roman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62366"/>
    <w:rPr>
      <w:rFonts w:ascii="Trebuchet MS" w:eastAsia="Trebuchet MS" w:hAnsi="Trebuchet MS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62366"/>
    <w:rPr>
      <w:vertAlign w:val="superscript"/>
    </w:rPr>
  </w:style>
  <w:style w:type="paragraph" w:customStyle="1" w:styleId="predvolen0">
    <w:name w:val="predvolen"/>
    <w:basedOn w:val="Normlny"/>
    <w:rsid w:val="00E02BE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3A6B02"/>
    <w:rPr>
      <w:i/>
      <w:iCs/>
    </w:rPr>
  </w:style>
  <w:style w:type="paragraph" w:styleId="Revzia">
    <w:name w:val="Revision"/>
    <w:hidden/>
    <w:uiPriority w:val="99"/>
    <w:semiHidden/>
    <w:rsid w:val="00246D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2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2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1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9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4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8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4D7F7-7EFA-470D-A270-41CC96ED4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25</Pages>
  <Words>11005</Words>
  <Characters>62734</Characters>
  <Application>Microsoft Office Word</Application>
  <DocSecurity>0</DocSecurity>
  <Lines>522</Lines>
  <Paragraphs>147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Chrenková Elena</dc:creator>
  <cp:lastModifiedBy>OM1</cp:lastModifiedBy>
  <cp:revision>43</cp:revision>
  <cp:lastPrinted>2020-10-15T10:15:00Z</cp:lastPrinted>
  <dcterms:created xsi:type="dcterms:W3CDTF">2017-03-30T09:45:00Z</dcterms:created>
  <dcterms:modified xsi:type="dcterms:W3CDTF">2022-05-25T07:25:00Z</dcterms:modified>
</cp:coreProperties>
</file>